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A2D6F" w14:textId="77777777" w:rsidR="009C1525" w:rsidRDefault="009C1525" w:rsidP="00DA5A18">
      <w:pPr>
        <w:tabs>
          <w:tab w:val="left" w:pos="13467"/>
        </w:tabs>
        <w:spacing w:after="0" w:line="288" w:lineRule="auto"/>
        <w:ind w:right="26"/>
        <w:jc w:val="right"/>
        <w:outlineLvl w:val="0"/>
        <w:rPr>
          <w:rFonts w:ascii="Arial" w:eastAsia="Calibri" w:hAnsi="Arial" w:cs="Arial"/>
          <w:b/>
          <w:bCs/>
          <w:color w:val="000000" w:themeColor="text1"/>
          <w:sz w:val="20"/>
          <w:szCs w:val="20"/>
        </w:rPr>
      </w:pPr>
    </w:p>
    <w:p w14:paraId="07C877BA" w14:textId="77777777" w:rsidR="000608F4" w:rsidRPr="00D7022A" w:rsidRDefault="000608F4" w:rsidP="00DA5A18">
      <w:pPr>
        <w:tabs>
          <w:tab w:val="left" w:pos="13467"/>
        </w:tabs>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Príloha č. 3A</w:t>
      </w:r>
    </w:p>
    <w:p w14:paraId="30A5D4A4" w14:textId="77777777" w:rsidR="008E12E1" w:rsidRPr="003C6DE1" w:rsidRDefault="008E12E1" w:rsidP="00DA5A18">
      <w:pPr>
        <w:spacing w:after="0" w:line="288" w:lineRule="auto"/>
        <w:ind w:right="26"/>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 xml:space="preserve">Spôsob vyhodnotenia kritérií </w:t>
      </w:r>
    </w:p>
    <w:p w14:paraId="64DB68A6" w14:textId="77777777" w:rsidR="003D585A" w:rsidRPr="003C6DE1" w:rsidRDefault="003D585A" w:rsidP="00DA5A18">
      <w:pPr>
        <w:widowControl w:val="0"/>
        <w:spacing w:after="0" w:line="288" w:lineRule="auto"/>
        <w:ind w:right="26"/>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504A96AC" w14:textId="77777777" w:rsidR="00FF61F6" w:rsidRPr="005C6079" w:rsidRDefault="009D4B57" w:rsidP="00DA5A18">
      <w:pPr>
        <w:tabs>
          <w:tab w:val="center" w:pos="7229"/>
          <w:tab w:val="left" w:pos="12190"/>
        </w:tabs>
        <w:spacing w:after="0" w:line="288" w:lineRule="auto"/>
        <w:ind w:right="26"/>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ab/>
      </w:r>
      <w:r w:rsidR="003D585A" w:rsidRPr="003C6DE1">
        <w:rPr>
          <w:rFonts w:ascii="Arial" w:eastAsia="Times New Roman" w:hAnsi="Arial" w:cs="Arial"/>
          <w:b/>
          <w:color w:val="000000" w:themeColor="text1"/>
          <w:sz w:val="24"/>
          <w:szCs w:val="24"/>
        </w:rPr>
        <w:t>Integrovaného regionálneho operačného</w:t>
      </w:r>
      <w:r w:rsidR="003D585A" w:rsidRPr="003C6DE1">
        <w:rPr>
          <w:rFonts w:ascii="Arial" w:eastAsia="Times New Roman" w:hAnsi="Arial" w:cs="Arial"/>
          <w:b/>
          <w:color w:val="000000" w:themeColor="text1"/>
          <w:spacing w:val="-11"/>
          <w:sz w:val="24"/>
          <w:szCs w:val="24"/>
        </w:rPr>
        <w:t xml:space="preserve"> </w:t>
      </w:r>
      <w:r w:rsidR="003D585A" w:rsidRPr="003C6DE1">
        <w:rPr>
          <w:rFonts w:ascii="Arial" w:eastAsia="Times New Roman" w:hAnsi="Arial" w:cs="Arial"/>
          <w:b/>
          <w:color w:val="000000" w:themeColor="text1"/>
          <w:sz w:val="24"/>
          <w:szCs w:val="24"/>
        </w:rPr>
        <w:t>programu</w:t>
      </w:r>
      <w:r>
        <w:rPr>
          <w:rFonts w:ascii="Arial" w:eastAsia="Times New Roman" w:hAnsi="Arial" w:cs="Arial"/>
          <w:b/>
          <w:color w:val="000000" w:themeColor="text1"/>
          <w:sz w:val="24"/>
          <w:szCs w:val="24"/>
        </w:rPr>
        <w:tab/>
      </w:r>
    </w:p>
    <w:p w14:paraId="588333AD" w14:textId="77777777" w:rsidR="005C6079" w:rsidRDefault="00FF61F6" w:rsidP="00DA5A18">
      <w:pPr>
        <w:spacing w:after="130" w:line="288" w:lineRule="auto"/>
        <w:ind w:right="26"/>
        <w:jc w:val="center"/>
        <w:rPr>
          <w:rFonts w:ascii="Arial" w:hAnsi="Arial" w:cs="Arial"/>
          <w:b/>
          <w:color w:val="000000" w:themeColor="text1"/>
          <w:sz w:val="24"/>
          <w:szCs w:val="24"/>
        </w:rPr>
      </w:pPr>
      <w:r w:rsidRPr="005C6079">
        <w:rPr>
          <w:rFonts w:ascii="Arial" w:hAnsi="Arial" w:cs="Arial"/>
          <w:b/>
          <w:color w:val="000000" w:themeColor="text1"/>
          <w:sz w:val="24"/>
          <w:szCs w:val="24"/>
        </w:rPr>
        <w:t>P</w:t>
      </w:r>
      <w:r w:rsidR="003D585A" w:rsidRPr="005C6079">
        <w:rPr>
          <w:rFonts w:ascii="Arial" w:hAnsi="Arial" w:cs="Arial"/>
          <w:b/>
          <w:color w:val="000000" w:themeColor="text1"/>
          <w:sz w:val="24"/>
          <w:szCs w:val="24"/>
        </w:rPr>
        <w:t>rioritná os 1</w:t>
      </w:r>
    </w:p>
    <w:p w14:paraId="3C6262F8" w14:textId="77777777" w:rsidR="00952181" w:rsidRPr="003C6DE1" w:rsidRDefault="00952181" w:rsidP="002B4558">
      <w:pPr>
        <w:spacing w:before="120" w:after="120" w:line="288" w:lineRule="auto"/>
        <w:rPr>
          <w:rFonts w:ascii="Arial" w:hAnsi="Arial" w:cs="Arial"/>
          <w:color w:val="000000" w:themeColor="text1"/>
          <w:sz w:val="19"/>
          <w:szCs w:val="19"/>
        </w:rPr>
      </w:pPr>
    </w:p>
    <w:p w14:paraId="257B85E2" w14:textId="77777777" w:rsidR="003D585A" w:rsidRPr="003C6DE1" w:rsidRDefault="00A96BEF" w:rsidP="002B4558">
      <w:pPr>
        <w:spacing w:after="120" w:line="288" w:lineRule="auto"/>
        <w:jc w:val="both"/>
        <w:outlineLvl w:val="0"/>
        <w:rPr>
          <w:rFonts w:ascii="Arial" w:hAnsi="Arial" w:cs="Arial"/>
          <w:b/>
          <w:color w:val="000000" w:themeColor="text1"/>
          <w:sz w:val="24"/>
          <w:szCs w:val="24"/>
        </w:rPr>
      </w:pPr>
      <w:r w:rsidRPr="003C6DE1">
        <w:rPr>
          <w:rFonts w:ascii="Arial" w:hAnsi="Arial" w:cs="Arial"/>
          <w:b/>
          <w:color w:val="000000" w:themeColor="text1"/>
          <w:sz w:val="24"/>
          <w:szCs w:val="24"/>
        </w:rPr>
        <w:t>Š</w:t>
      </w:r>
      <w:r w:rsidR="003D585A" w:rsidRPr="003C6DE1">
        <w:rPr>
          <w:rFonts w:ascii="Arial" w:hAnsi="Arial" w:cs="Arial"/>
          <w:b/>
          <w:color w:val="000000" w:themeColor="text1"/>
          <w:sz w:val="24"/>
          <w:szCs w:val="24"/>
        </w:rPr>
        <w:t>pecifický cieľ 1.2.1 – Zvyšovanie atraktivity a konkurencieschopnosti verejnej osobnej dopravy</w:t>
      </w:r>
      <w:r w:rsidR="00F02D0C" w:rsidRPr="003C6DE1">
        <w:rPr>
          <w:rFonts w:ascii="Arial" w:hAnsi="Arial" w:cs="Arial"/>
          <w:b/>
          <w:color w:val="000000" w:themeColor="text1"/>
          <w:sz w:val="24"/>
          <w:szCs w:val="24"/>
        </w:rPr>
        <w:t xml:space="preserve"> </w:t>
      </w:r>
      <w:r w:rsidR="0006731B" w:rsidRPr="003C6DE1">
        <w:rPr>
          <w:rFonts w:ascii="Arial" w:hAnsi="Arial" w:cs="Arial"/>
          <w:b/>
          <w:color w:val="000000" w:themeColor="text1"/>
          <w:sz w:val="24"/>
          <w:szCs w:val="24"/>
        </w:rPr>
        <w:t>(časť infraštruktúra)</w:t>
      </w:r>
    </w:p>
    <w:tbl>
      <w:tblPr>
        <w:tblStyle w:val="TableGrid4"/>
        <w:tblW w:w="5000" w:type="pct"/>
        <w:tblLook w:val="04A0" w:firstRow="1" w:lastRow="0" w:firstColumn="1" w:lastColumn="0" w:noHBand="0" w:noVBand="1"/>
      </w:tblPr>
      <w:tblGrid>
        <w:gridCol w:w="560"/>
        <w:gridCol w:w="14566"/>
      </w:tblGrid>
      <w:tr w:rsidR="00F23007" w:rsidRPr="003C6DE1" w14:paraId="6246782E" w14:textId="77777777" w:rsidTr="0053000E">
        <w:trPr>
          <w:trHeight w:val="440"/>
        </w:trPr>
        <w:tc>
          <w:tcPr>
            <w:tcW w:w="18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CBF503" w14:textId="77777777" w:rsidR="00F23007" w:rsidRPr="003C6DE1" w:rsidRDefault="00F23007" w:rsidP="00251111">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18339A0" w14:textId="77777777" w:rsidR="00F23007" w:rsidRPr="003C6DE1" w:rsidRDefault="00F23007" w:rsidP="00251111">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bl>
    <w:p w14:paraId="447D5A5F" w14:textId="77777777" w:rsidR="00150136" w:rsidRPr="003C6DE1" w:rsidRDefault="00150136">
      <w:pPr>
        <w:rPr>
          <w:rFonts w:ascii="Arial" w:hAnsi="Arial" w:cs="Arial"/>
        </w:rPr>
      </w:pPr>
    </w:p>
    <w:tbl>
      <w:tblPr>
        <w:tblStyle w:val="TableGrid4"/>
        <w:tblW w:w="5003" w:type="pct"/>
        <w:tblLook w:val="04A0" w:firstRow="1" w:lastRow="0" w:firstColumn="1" w:lastColumn="0" w:noHBand="0" w:noVBand="1"/>
      </w:tblPr>
      <w:tblGrid>
        <w:gridCol w:w="554"/>
        <w:gridCol w:w="1940"/>
        <w:gridCol w:w="6121"/>
        <w:gridCol w:w="1344"/>
        <w:gridCol w:w="1432"/>
        <w:gridCol w:w="3744"/>
      </w:tblGrid>
      <w:tr w:rsidR="005669D2" w:rsidRPr="003C6DE1" w14:paraId="78D98D40" w14:textId="77777777" w:rsidTr="005669D2">
        <w:trPr>
          <w:trHeight w:val="397"/>
          <w:tblHeader/>
        </w:trPr>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00CA4D" w14:textId="77777777" w:rsidR="003D585A" w:rsidRPr="003C6DE1" w:rsidRDefault="003D585A"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5DB301" w14:textId="77777777" w:rsidR="003D585A" w:rsidRPr="003C6DE1" w:rsidRDefault="003D585A"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0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A90EB2" w14:textId="77777777" w:rsidR="003D585A" w:rsidRPr="003C6DE1"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A59AB5" w14:textId="77777777" w:rsidR="003D585A" w:rsidRPr="003C6DE1" w:rsidRDefault="003D585A" w:rsidP="002B4558">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2CD5A3" w14:textId="77777777" w:rsidR="003D585A" w:rsidRPr="003C6DE1" w:rsidRDefault="003D585A" w:rsidP="002B4558">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w:t>
            </w:r>
            <w:r w:rsidR="0027109D" w:rsidRPr="003C6DE1">
              <w:rPr>
                <w:rFonts w:ascii="Arial" w:hAnsi="Arial" w:cs="Arial"/>
                <w:b/>
                <w:bCs/>
                <w:color w:val="000000" w:themeColor="text1"/>
                <w:sz w:val="19"/>
                <w:szCs w:val="19"/>
                <w:u w:color="000000"/>
              </w:rPr>
              <w:t>odno</w:t>
            </w:r>
            <w:r w:rsidRPr="003C6DE1">
              <w:rPr>
                <w:rFonts w:ascii="Arial" w:hAnsi="Arial" w:cs="Arial"/>
                <w:b/>
                <w:bCs/>
                <w:color w:val="000000" w:themeColor="text1"/>
                <w:sz w:val="19"/>
                <w:szCs w:val="19"/>
                <w:u w:color="000000"/>
              </w:rPr>
              <w:t>tenie</w:t>
            </w:r>
          </w:p>
        </w:tc>
        <w:tc>
          <w:tcPr>
            <w:tcW w:w="123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0CBDC8" w14:textId="77777777" w:rsidR="003D585A" w:rsidRPr="003C6DE1"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69D2" w:rsidRPr="003C6DE1" w14:paraId="4F6F8674" w14:textId="77777777" w:rsidTr="005669D2">
        <w:trPr>
          <w:trHeight w:val="1819"/>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14:paraId="4D0CCA28" w14:textId="77777777" w:rsidR="009C2F51" w:rsidRPr="003C6DE1" w:rsidRDefault="009C2F51"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w:t>
            </w:r>
          </w:p>
        </w:tc>
        <w:tc>
          <w:tcPr>
            <w:tcW w:w="641" w:type="pct"/>
            <w:vMerge w:val="restart"/>
            <w:tcBorders>
              <w:top w:val="single" w:sz="4" w:space="0" w:color="auto"/>
              <w:left w:val="single" w:sz="4" w:space="0" w:color="auto"/>
              <w:bottom w:val="single" w:sz="4" w:space="0" w:color="auto"/>
              <w:right w:val="single" w:sz="4" w:space="0" w:color="auto"/>
            </w:tcBorders>
            <w:vAlign w:val="center"/>
            <w:hideMark/>
          </w:tcPr>
          <w:p w14:paraId="7EB44EBF" w14:textId="77777777" w:rsidR="009C2F51" w:rsidRPr="003C6DE1" w:rsidRDefault="009C2F51"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intervenčnou stratégiou IROP</w:t>
            </w:r>
          </w:p>
        </w:tc>
        <w:tc>
          <w:tcPr>
            <w:tcW w:w="2022" w:type="pct"/>
            <w:vMerge w:val="restart"/>
            <w:tcBorders>
              <w:top w:val="single" w:sz="4" w:space="0" w:color="auto"/>
              <w:left w:val="single" w:sz="4" w:space="0" w:color="auto"/>
              <w:bottom w:val="single" w:sz="4" w:space="0" w:color="auto"/>
              <w:right w:val="single" w:sz="4" w:space="0" w:color="auto"/>
            </w:tcBorders>
            <w:vAlign w:val="center"/>
            <w:hideMark/>
          </w:tcPr>
          <w:p w14:paraId="663DFD01" w14:textId="77777777" w:rsidR="009C2F51" w:rsidRPr="004D7ADC" w:rsidRDefault="009C2F51" w:rsidP="005669D2">
            <w:p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súlad projektu s intervenčnou stratégiou IROP, prioritnou osou č. 1 – Bezpečná a ekologická doprava v regiónoch, špecifickým cieľom 1.2.1 - Zvyšovanie atraktivity a konkurencieschopnosti verejnej osobnej dopravy. </w:t>
            </w:r>
          </w:p>
          <w:p w14:paraId="732006DF" w14:textId="77777777" w:rsidR="009C2F51" w:rsidRPr="004D7ADC" w:rsidRDefault="009C2F51" w:rsidP="005669D2">
            <w:pPr>
              <w:jc w:val="both"/>
              <w:rPr>
                <w:rFonts w:ascii="Arial" w:hAnsi="Arial" w:cs="Arial"/>
                <w:color w:val="000000" w:themeColor="text1"/>
                <w:sz w:val="19"/>
                <w:szCs w:val="19"/>
              </w:rPr>
            </w:pPr>
          </w:p>
          <w:p w14:paraId="2EB48E5A" w14:textId="77777777" w:rsidR="009C2F51" w:rsidRPr="004D7ADC" w:rsidRDefault="009C2F51" w:rsidP="005669D2">
            <w:pPr>
              <w:jc w:val="both"/>
              <w:rPr>
                <w:rFonts w:ascii="Arial" w:hAnsi="Arial" w:cs="Arial"/>
                <w:color w:val="000000" w:themeColor="text1"/>
                <w:sz w:val="19"/>
                <w:szCs w:val="19"/>
              </w:rPr>
            </w:pPr>
            <w:r w:rsidRPr="004D7ADC">
              <w:rPr>
                <w:rFonts w:ascii="Arial" w:hAnsi="Arial" w:cs="Arial"/>
                <w:color w:val="000000" w:themeColor="text1"/>
                <w:sz w:val="19"/>
                <w:szCs w:val="19"/>
              </w:rPr>
              <w:t>Posudzuje sa správne zameranie projektu v rozsahu vecného súladu:</w:t>
            </w:r>
          </w:p>
          <w:p w14:paraId="5FC5D78E"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projektu </w:t>
            </w:r>
            <w:r>
              <w:rPr>
                <w:rFonts w:ascii="Arial" w:hAnsi="Arial" w:cs="Arial"/>
                <w:color w:val="000000" w:themeColor="text1"/>
                <w:sz w:val="19"/>
                <w:szCs w:val="19"/>
              </w:rPr>
              <w:t>s</w:t>
            </w:r>
            <w:r w:rsidRPr="004D7ADC">
              <w:rPr>
                <w:rFonts w:ascii="Arial" w:hAnsi="Arial" w:cs="Arial"/>
                <w:color w:val="000000" w:themeColor="text1"/>
                <w:sz w:val="19"/>
                <w:szCs w:val="19"/>
              </w:rPr>
              <w:t> príslušným špecifickým cieľ</w:t>
            </w:r>
            <w:r>
              <w:rPr>
                <w:rFonts w:ascii="Arial" w:hAnsi="Arial" w:cs="Arial"/>
                <w:color w:val="000000" w:themeColor="text1"/>
                <w:sz w:val="19"/>
                <w:szCs w:val="19"/>
              </w:rPr>
              <w:t>o</w:t>
            </w:r>
            <w:r w:rsidRPr="004D7ADC">
              <w:rPr>
                <w:rFonts w:ascii="Arial" w:hAnsi="Arial" w:cs="Arial"/>
                <w:color w:val="000000" w:themeColor="text1"/>
                <w:sz w:val="19"/>
                <w:szCs w:val="19"/>
              </w:rPr>
              <w:t>m OP,</w:t>
            </w:r>
          </w:p>
          <w:p w14:paraId="43EB39A7"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cieľov projektu s očakávanými výsledkami IROP,</w:t>
            </w:r>
          </w:p>
          <w:p w14:paraId="320F980E"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hlavných aktivít projektu s definovanými oprávnenými aktivitami IROP,</w:t>
            </w:r>
          </w:p>
          <w:p w14:paraId="1B492981" w14:textId="77777777" w:rsidR="009C2F51" w:rsidRPr="004D7ADC" w:rsidRDefault="009C2F51" w:rsidP="005669D2">
            <w:pPr>
              <w:numPr>
                <w:ilvl w:val="0"/>
                <w:numId w:val="13"/>
              </w:numPr>
              <w:jc w:val="both"/>
              <w:rPr>
                <w:rFonts w:ascii="Arial" w:hAnsi="Arial" w:cs="Arial"/>
                <w:color w:val="000000" w:themeColor="text1"/>
                <w:sz w:val="19"/>
                <w:szCs w:val="19"/>
              </w:rPr>
            </w:pPr>
            <w:r>
              <w:rPr>
                <w:rFonts w:ascii="Arial" w:hAnsi="Arial" w:cs="Arial"/>
                <w:color w:val="000000" w:themeColor="text1"/>
                <w:sz w:val="19"/>
                <w:szCs w:val="19"/>
              </w:rPr>
              <w:t xml:space="preserve">projektu s </w:t>
            </w:r>
            <w:r w:rsidRPr="004D7ADC">
              <w:rPr>
                <w:rFonts w:ascii="Arial" w:hAnsi="Arial" w:cs="Arial"/>
                <w:color w:val="000000" w:themeColor="text1"/>
                <w:sz w:val="19"/>
                <w:szCs w:val="19"/>
              </w:rPr>
              <w:t>hlavnými zásadami výberu operácií pre príslušný špecifický cieľ.</w:t>
            </w:r>
            <w:r w:rsidRPr="004D7ADC">
              <w:rPr>
                <w:rFonts w:ascii="Arial" w:hAnsi="Arial" w:cs="Arial"/>
                <w:color w:val="000000" w:themeColor="text1"/>
                <w:sz w:val="19"/>
                <w:szCs w:val="19"/>
              </w:rPr>
              <w:tab/>
            </w:r>
            <w:r w:rsidRPr="004D7ADC">
              <w:rPr>
                <w:rFonts w:ascii="Arial" w:hAnsi="Arial" w:cs="Arial"/>
                <w:color w:val="000000" w:themeColor="text1"/>
                <w:sz w:val="19"/>
                <w:szCs w:val="19"/>
              </w:rPr>
              <w:tab/>
            </w:r>
          </w:p>
          <w:p w14:paraId="60C9FA3A" w14:textId="77777777" w:rsidR="009C2F51" w:rsidRPr="003C6DE1" w:rsidRDefault="009C2F51" w:rsidP="005669D2">
            <w:pPr>
              <w:spacing w:line="288" w:lineRule="auto"/>
              <w:contextualSpacing/>
              <w:jc w:val="both"/>
              <w:rPr>
                <w:rFonts w:ascii="Arial" w:eastAsia="Times New Roman" w:hAnsi="Arial" w:cs="Arial"/>
                <w:color w:val="000000" w:themeColor="text1"/>
                <w:sz w:val="19"/>
                <w:szCs w:val="19"/>
                <w:lang w:bidi="en-US"/>
              </w:rPr>
            </w:pPr>
            <w:r w:rsidRPr="004D7ADC">
              <w:rPr>
                <w:rFonts w:ascii="Arial" w:hAnsi="Arial" w:cs="Arial"/>
                <w:i/>
                <w:color w:val="000000" w:themeColor="text1"/>
                <w:sz w:val="19"/>
                <w:szCs w:val="19"/>
              </w:rPr>
              <w:t>Na rozdiel od administratívneho overenia ide o hĺbkové posúdenie vecnej (obsahovej) stránky projektu z hľadiska jeho súladu so stratégiou a cieľmi pri</w:t>
            </w:r>
            <w:r>
              <w:rPr>
                <w:rFonts w:ascii="Arial" w:hAnsi="Arial" w:cs="Arial"/>
                <w:i/>
                <w:color w:val="000000" w:themeColor="text1"/>
                <w:sz w:val="19"/>
                <w:szCs w:val="19"/>
              </w:rPr>
              <w:t xml:space="preserve">oritnej osi 1 v danej oblasti. </w:t>
            </w:r>
          </w:p>
        </w:tc>
        <w:tc>
          <w:tcPr>
            <w:tcW w:w="444" w:type="pct"/>
            <w:vMerge w:val="restart"/>
            <w:tcBorders>
              <w:top w:val="single" w:sz="4" w:space="0" w:color="auto"/>
              <w:left w:val="single" w:sz="4" w:space="0" w:color="auto"/>
              <w:bottom w:val="single" w:sz="4" w:space="0" w:color="auto"/>
              <w:right w:val="single" w:sz="4" w:space="0" w:color="auto"/>
            </w:tcBorders>
            <w:vAlign w:val="center"/>
            <w:hideMark/>
          </w:tcPr>
          <w:p w14:paraId="3F915E09" w14:textId="77777777" w:rsidR="009C2F51" w:rsidRPr="003C6DE1" w:rsidRDefault="009C2F51"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tcPr>
          <w:p w14:paraId="46D14660" w14:textId="77777777" w:rsidR="009C2F51" w:rsidRPr="004D7ADC" w:rsidRDefault="009C2F51" w:rsidP="0052446C">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p w14:paraId="6585B92C" w14:textId="77777777" w:rsidR="009C2F51" w:rsidRPr="003C6DE1" w:rsidRDefault="009C2F51" w:rsidP="002B4558">
            <w:pPr>
              <w:widowControl w:val="0"/>
              <w:spacing w:line="288" w:lineRule="auto"/>
              <w:jc w:val="center"/>
              <w:rPr>
                <w:rFonts w:ascii="Arial" w:eastAsia="Helvetica" w:hAnsi="Arial" w:cs="Arial"/>
                <w:color w:val="000000" w:themeColor="text1"/>
                <w:sz w:val="19"/>
                <w:szCs w:val="19"/>
                <w:u w:color="000000"/>
              </w:rPr>
            </w:pPr>
          </w:p>
        </w:tc>
        <w:tc>
          <w:tcPr>
            <w:tcW w:w="1237" w:type="pct"/>
            <w:tcBorders>
              <w:top w:val="single" w:sz="4" w:space="0" w:color="auto"/>
              <w:left w:val="single" w:sz="4" w:space="0" w:color="auto"/>
              <w:bottom w:val="single" w:sz="4" w:space="0" w:color="auto"/>
              <w:right w:val="single" w:sz="4" w:space="0" w:color="auto"/>
            </w:tcBorders>
            <w:vAlign w:val="center"/>
            <w:hideMark/>
          </w:tcPr>
          <w:p w14:paraId="561DC731" w14:textId="77777777" w:rsidR="009C2F51" w:rsidRPr="003C6DE1" w:rsidRDefault="009C2F51"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Zameranie projektu je v súlade s </w:t>
            </w:r>
            <w:r>
              <w:rPr>
                <w:rFonts w:ascii="Arial" w:eastAsia="Helvetica" w:hAnsi="Arial" w:cs="Arial"/>
                <w:color w:val="000000" w:themeColor="text1"/>
                <w:sz w:val="19"/>
                <w:szCs w:val="19"/>
              </w:rPr>
              <w:t>intervenčnou</w:t>
            </w:r>
            <w:r w:rsidRPr="004D7ADC">
              <w:rPr>
                <w:rFonts w:ascii="Arial" w:eastAsia="Helvetica" w:hAnsi="Arial" w:cs="Arial"/>
                <w:color w:val="000000" w:themeColor="text1"/>
                <w:sz w:val="19"/>
                <w:szCs w:val="19"/>
              </w:rPr>
              <w:t xml:space="preserve"> stratégiou IROP.</w:t>
            </w:r>
          </w:p>
        </w:tc>
      </w:tr>
      <w:tr w:rsidR="005669D2" w:rsidRPr="003C6DE1" w14:paraId="44918E2C" w14:textId="77777777" w:rsidTr="005669D2">
        <w:trPr>
          <w:trHeight w:val="516"/>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04860050" w14:textId="77777777" w:rsidR="009C2F51" w:rsidRPr="003C6DE1" w:rsidRDefault="009C2F51" w:rsidP="002B4558">
            <w:pPr>
              <w:spacing w:line="288" w:lineRule="auto"/>
              <w:jc w:val="center"/>
              <w:rPr>
                <w:rFonts w:ascii="Arial" w:hAnsi="Arial" w:cs="Arial"/>
                <w:color w:val="000000" w:themeColor="text1"/>
                <w:sz w:val="19"/>
                <w:szCs w:val="19"/>
              </w:rPr>
            </w:pPr>
          </w:p>
        </w:tc>
        <w:tc>
          <w:tcPr>
            <w:tcW w:w="641" w:type="pct"/>
            <w:vMerge/>
            <w:tcBorders>
              <w:top w:val="single" w:sz="4" w:space="0" w:color="auto"/>
              <w:left w:val="single" w:sz="4" w:space="0" w:color="auto"/>
              <w:bottom w:val="single" w:sz="4" w:space="0" w:color="auto"/>
              <w:right w:val="single" w:sz="4" w:space="0" w:color="auto"/>
            </w:tcBorders>
            <w:vAlign w:val="center"/>
            <w:hideMark/>
          </w:tcPr>
          <w:p w14:paraId="23C6AD52" w14:textId="77777777" w:rsidR="009C2F51" w:rsidRPr="003C6DE1" w:rsidRDefault="009C2F51" w:rsidP="002B4558">
            <w:pPr>
              <w:spacing w:line="288" w:lineRule="auto"/>
              <w:rPr>
                <w:rFonts w:ascii="Arial" w:eastAsia="Helvetica" w:hAnsi="Arial" w:cs="Arial"/>
                <w:color w:val="000000" w:themeColor="text1"/>
                <w:sz w:val="19"/>
                <w:szCs w:val="19"/>
              </w:rPr>
            </w:pPr>
          </w:p>
        </w:tc>
        <w:tc>
          <w:tcPr>
            <w:tcW w:w="2022" w:type="pct"/>
            <w:vMerge/>
            <w:tcBorders>
              <w:top w:val="single" w:sz="4" w:space="0" w:color="auto"/>
              <w:left w:val="single" w:sz="4" w:space="0" w:color="auto"/>
              <w:bottom w:val="single" w:sz="4" w:space="0" w:color="auto"/>
              <w:right w:val="single" w:sz="4" w:space="0" w:color="auto"/>
            </w:tcBorders>
            <w:vAlign w:val="center"/>
            <w:hideMark/>
          </w:tcPr>
          <w:p w14:paraId="17F3D55E" w14:textId="77777777" w:rsidR="009C2F51" w:rsidRPr="003C6DE1" w:rsidRDefault="009C2F51" w:rsidP="002B4558">
            <w:pPr>
              <w:spacing w:line="288" w:lineRule="auto"/>
              <w:rPr>
                <w:rFonts w:ascii="Arial" w:eastAsia="Times New Roman" w:hAnsi="Arial" w:cs="Arial"/>
                <w:color w:val="000000" w:themeColor="text1"/>
                <w:sz w:val="19"/>
                <w:szCs w:val="19"/>
                <w:lang w:bidi="en-US"/>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14:paraId="004D41EE" w14:textId="77777777" w:rsidR="009C2F51" w:rsidRPr="003C6DE1" w:rsidRDefault="009C2F51"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2EE70594" w14:textId="77777777" w:rsidR="009C2F51" w:rsidRPr="003C6DE1" w:rsidRDefault="009C2F51" w:rsidP="002B4558">
            <w:pPr>
              <w:widowControl w:val="0"/>
              <w:spacing w:line="288" w:lineRule="auto"/>
              <w:jc w:val="center"/>
              <w:rPr>
                <w:rFonts w:ascii="Arial"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237" w:type="pct"/>
            <w:tcBorders>
              <w:top w:val="single" w:sz="4" w:space="0" w:color="auto"/>
              <w:left w:val="single" w:sz="4" w:space="0" w:color="auto"/>
              <w:bottom w:val="single" w:sz="4" w:space="0" w:color="auto"/>
              <w:right w:val="single" w:sz="4" w:space="0" w:color="auto"/>
            </w:tcBorders>
            <w:vAlign w:val="center"/>
            <w:hideMark/>
          </w:tcPr>
          <w:p w14:paraId="6FCDC87E" w14:textId="77777777" w:rsidR="009C2F51" w:rsidRPr="003C6DE1" w:rsidRDefault="009C2F51" w:rsidP="005669D2">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Zameranie projektu nie je v súlade s </w:t>
            </w:r>
            <w:r>
              <w:rPr>
                <w:rFonts w:ascii="Arial" w:eastAsia="Helvetica" w:hAnsi="Arial" w:cs="Arial"/>
                <w:color w:val="000000" w:themeColor="text1"/>
                <w:sz w:val="19"/>
                <w:szCs w:val="19"/>
              </w:rPr>
              <w:t>intervenčnou</w:t>
            </w:r>
            <w:r w:rsidRPr="004D7ADC">
              <w:rPr>
                <w:rFonts w:ascii="Arial" w:eastAsia="Helvetica" w:hAnsi="Arial" w:cs="Arial"/>
                <w:color w:val="000000" w:themeColor="text1"/>
                <w:sz w:val="19"/>
                <w:szCs w:val="19"/>
              </w:rPr>
              <w:t xml:space="preserve"> stratégiou IROP.</w:t>
            </w:r>
          </w:p>
        </w:tc>
      </w:tr>
    </w:tbl>
    <w:p w14:paraId="1F080654" w14:textId="4D1CBB92" w:rsidR="0099229B" w:rsidRPr="003C6DE1" w:rsidRDefault="00B80BBA" w:rsidP="005669D2">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r w:rsidR="00AD74DB">
        <w:rPr>
          <w:rFonts w:ascii="Arial" w:hAnsi="Arial" w:cs="Arial"/>
          <w:color w:val="000000" w:themeColor="text1"/>
          <w:sz w:val="19"/>
          <w:szCs w:val="19"/>
        </w:rPr>
        <w:t>,</w:t>
      </w:r>
      <w:r w:rsidRPr="003C6DE1">
        <w:rPr>
          <w:rFonts w:ascii="Arial" w:hAnsi="Arial" w:cs="Arial"/>
          <w:color w:val="000000" w:themeColor="text1"/>
          <w:sz w:val="19"/>
          <w:szCs w:val="19"/>
        </w:rPr>
        <w:t xml:space="preserve">10.1 Aktivity projektu a </w:t>
      </w:r>
      <w:r w:rsidR="00AE415A"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merateľné ukazovatele, príloha Opis projektu</w:t>
      </w:r>
      <w:r w:rsidR="007A6DF0">
        <w:rPr>
          <w:rFonts w:ascii="Arial" w:hAnsi="Arial" w:cs="Arial"/>
          <w:color w:val="000000" w:themeColor="text1"/>
          <w:sz w:val="19"/>
          <w:szCs w:val="19"/>
        </w:rPr>
        <w:t>, príloha</w:t>
      </w:r>
      <w:r w:rsidR="00994975">
        <w:rPr>
          <w:rFonts w:ascii="Arial" w:hAnsi="Arial" w:cs="Arial"/>
          <w:color w:val="000000" w:themeColor="text1"/>
          <w:sz w:val="19"/>
          <w:szCs w:val="19"/>
        </w:rPr>
        <w:t xml:space="preserve"> Stanovisko RO pre IROP týkajúce sa splnenia parametrov „bezpečných/istých“ projektov</w:t>
      </w:r>
      <w:r w:rsidR="0099229B">
        <w:rPr>
          <w:rFonts w:ascii="Arial" w:hAnsi="Arial" w:cs="Arial"/>
          <w:color w:val="000000" w:themeColor="text1"/>
          <w:sz w:val="19"/>
          <w:szCs w:val="19"/>
        </w:rPr>
        <w:t>.</w:t>
      </w:r>
    </w:p>
    <w:p w14:paraId="11E77DEA" w14:textId="77777777" w:rsidR="00B80BBA" w:rsidRPr="003C6DE1" w:rsidRDefault="00B80BBA" w:rsidP="005669D2">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plnenie nasledovných oblastí:</w:t>
      </w:r>
    </w:p>
    <w:p w14:paraId="78D632BA" w14:textId="77777777" w:rsidR="000C5DB9" w:rsidRPr="003C6DE1" w:rsidRDefault="00B80BBA" w:rsidP="005669D2">
      <w:pPr>
        <w:spacing w:after="0" w:line="288" w:lineRule="auto"/>
        <w:ind w:left="426" w:hanging="357"/>
        <w:jc w:val="both"/>
        <w:rPr>
          <w:rFonts w:ascii="Arial" w:hAnsi="Arial" w:cs="Arial"/>
          <w:b/>
          <w:color w:val="000000" w:themeColor="text1"/>
          <w:sz w:val="19"/>
          <w:szCs w:val="19"/>
          <w:lang w:val="en-US"/>
        </w:rPr>
      </w:pPr>
      <w:r w:rsidRPr="003C6DE1">
        <w:rPr>
          <w:rFonts w:ascii="Arial" w:hAnsi="Arial" w:cs="Arial"/>
          <w:color w:val="000000" w:themeColor="text1"/>
          <w:sz w:val="19"/>
          <w:szCs w:val="19"/>
        </w:rPr>
        <w:t>-</w:t>
      </w:r>
      <w:r w:rsidR="000C5DB9" w:rsidRPr="003C6DE1">
        <w:rPr>
          <w:rFonts w:ascii="Arial" w:hAnsi="Arial" w:cs="Arial"/>
          <w:color w:val="000000" w:themeColor="text1"/>
          <w:sz w:val="19"/>
          <w:szCs w:val="19"/>
        </w:rPr>
        <w:tab/>
      </w:r>
      <w:r w:rsidR="000C5DB9" w:rsidRPr="003C6DE1">
        <w:rPr>
          <w:rFonts w:ascii="Arial" w:hAnsi="Arial" w:cs="Arial"/>
          <w:b/>
          <w:color w:val="000000" w:themeColor="text1"/>
          <w:sz w:val="19"/>
          <w:szCs w:val="19"/>
        </w:rPr>
        <w:t>súlad projektu so špecifickým cieľom 1</w:t>
      </w:r>
      <w:r w:rsidR="007E4CE2">
        <w:rPr>
          <w:rFonts w:ascii="Arial" w:hAnsi="Arial" w:cs="Arial"/>
          <w:b/>
          <w:color w:val="000000" w:themeColor="text1"/>
          <w:sz w:val="19"/>
          <w:szCs w:val="19"/>
        </w:rPr>
        <w:t>.2.1.</w:t>
      </w:r>
    </w:p>
    <w:p w14:paraId="4C64F6AA" w14:textId="77777777" w:rsidR="00B80BBA" w:rsidRPr="007E4CE2" w:rsidRDefault="000C5DB9" w:rsidP="005669D2">
      <w:pPr>
        <w:spacing w:before="120" w:after="12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t>Hodnotí sa (áno/nie), či žiadosť o NFP prispieva k cieľu PO 1 definovanom ako podpora trvalo udržateľného miestneho/regionálneho dopravného systému, ktorý zaručuje mobilitu a prístup k hlavným službám pre všetky kategórie občanov, najmä prostre</w:t>
      </w:r>
      <w:bookmarkStart w:id="0" w:name="_GoBack"/>
      <w:bookmarkEnd w:id="0"/>
      <w:r w:rsidRPr="003C6DE1">
        <w:rPr>
          <w:rFonts w:ascii="Arial" w:hAnsi="Arial" w:cs="Arial"/>
          <w:color w:val="000000" w:themeColor="text1"/>
          <w:sz w:val="19"/>
          <w:szCs w:val="19"/>
        </w:rPr>
        <w:t>dníctvom verejnej osobnej dopravy a ďalších udržateľných druhov dopravy a je v súlade so špecifickým cieľom 1.</w:t>
      </w:r>
      <w:r w:rsidR="007E4CE2">
        <w:rPr>
          <w:rFonts w:ascii="Arial" w:hAnsi="Arial" w:cs="Arial"/>
          <w:color w:val="000000" w:themeColor="text1"/>
          <w:sz w:val="19"/>
          <w:szCs w:val="19"/>
        </w:rPr>
        <w:t>2.</w:t>
      </w:r>
      <w:r w:rsidRPr="003C6DE1">
        <w:rPr>
          <w:rFonts w:ascii="Arial" w:hAnsi="Arial" w:cs="Arial"/>
          <w:color w:val="000000" w:themeColor="text1"/>
          <w:sz w:val="19"/>
          <w:szCs w:val="19"/>
        </w:rPr>
        <w:t>1, ktorým je</w:t>
      </w:r>
      <w:r w:rsidR="007E4CE2">
        <w:rPr>
          <w:rFonts w:ascii="Arial" w:hAnsi="Arial" w:cs="Arial"/>
          <w:color w:val="000000" w:themeColor="text1"/>
          <w:sz w:val="19"/>
          <w:szCs w:val="19"/>
        </w:rPr>
        <w:t xml:space="preserve"> </w:t>
      </w:r>
      <w:r w:rsidR="007E4CE2" w:rsidRPr="007E4CE2">
        <w:rPr>
          <w:rFonts w:ascii="Arial" w:hAnsi="Arial" w:cs="Arial"/>
          <w:color w:val="000000" w:themeColor="text1"/>
          <w:sz w:val="19"/>
          <w:szCs w:val="19"/>
        </w:rPr>
        <w:t>zvyšovanie atraktivity a konkurencieschopnosti verejnej osobnej dopravy</w:t>
      </w:r>
      <w:r w:rsidRPr="007E4CE2">
        <w:rPr>
          <w:rFonts w:ascii="Arial" w:hAnsi="Arial" w:cs="Arial"/>
          <w:color w:val="000000" w:themeColor="text1"/>
          <w:sz w:val="19"/>
          <w:szCs w:val="19"/>
        </w:rPr>
        <w:t>.</w:t>
      </w:r>
    </w:p>
    <w:p w14:paraId="5857C394" w14:textId="2D8EAC1D" w:rsidR="00B80BBA" w:rsidRPr="003C6DE1" w:rsidRDefault="00B80BB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lastRenderedPageBreak/>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926CF2">
        <w:rPr>
          <w:rFonts w:ascii="Arial" w:hAnsi="Arial" w:cs="Arial"/>
          <w:b/>
          <w:color w:val="000000" w:themeColor="text1"/>
          <w:sz w:val="19"/>
          <w:szCs w:val="19"/>
        </w:rPr>
        <w:t xml:space="preserve">cieľov </w:t>
      </w:r>
      <w:r w:rsidRPr="00A4290D">
        <w:rPr>
          <w:rFonts w:ascii="Arial" w:hAnsi="Arial" w:cs="Arial"/>
          <w:b/>
          <w:color w:val="000000" w:themeColor="text1"/>
          <w:sz w:val="19"/>
          <w:szCs w:val="19"/>
        </w:rPr>
        <w:t xml:space="preserve">projektu </w:t>
      </w:r>
      <w:r w:rsidR="00926CF2" w:rsidRPr="0099229B">
        <w:rPr>
          <w:rFonts w:ascii="Arial" w:hAnsi="Arial" w:cs="Arial"/>
          <w:b/>
          <w:color w:val="000000" w:themeColor="text1"/>
          <w:sz w:val="19"/>
          <w:szCs w:val="19"/>
        </w:rPr>
        <w:t xml:space="preserve">s očakávanými výsledkami </w:t>
      </w:r>
      <w:r w:rsidR="00A4290D" w:rsidRPr="0099229B">
        <w:rPr>
          <w:rFonts w:ascii="Arial" w:hAnsi="Arial" w:cs="Arial"/>
          <w:b/>
          <w:color w:val="000000" w:themeColor="text1"/>
          <w:sz w:val="19"/>
          <w:szCs w:val="19"/>
        </w:rPr>
        <w:t>IROP</w:t>
      </w:r>
    </w:p>
    <w:p w14:paraId="39F6ED37" w14:textId="77777777" w:rsidR="00B80BBA" w:rsidRPr="003C6DE1" w:rsidRDefault="00B80BBA" w:rsidP="005669D2">
      <w:pPr>
        <w:spacing w:before="120" w:after="120" w:line="288" w:lineRule="auto"/>
        <w:ind w:left="426" w:hanging="360"/>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r w:rsidR="000A7305">
        <w:rPr>
          <w:rFonts w:ascii="Arial" w:hAnsi="Arial" w:cs="Arial"/>
          <w:color w:val="000000" w:themeColor="text1"/>
          <w:sz w:val="19"/>
          <w:szCs w:val="19"/>
        </w:rPr>
        <w:tab/>
      </w:r>
      <w:r w:rsidRPr="003C6DE1">
        <w:rPr>
          <w:rFonts w:ascii="Arial" w:hAnsi="Arial" w:cs="Arial"/>
          <w:color w:val="000000" w:themeColor="text1"/>
          <w:sz w:val="19"/>
          <w:szCs w:val="19"/>
        </w:rPr>
        <w:t>Hodnotí sa (án</w:t>
      </w:r>
      <w:r w:rsidR="00333430" w:rsidRPr="003C6DE1">
        <w:rPr>
          <w:rFonts w:ascii="Arial" w:hAnsi="Arial" w:cs="Arial"/>
          <w:color w:val="000000" w:themeColor="text1"/>
          <w:sz w:val="19"/>
          <w:szCs w:val="19"/>
        </w:rPr>
        <w:t xml:space="preserve">o/nie), či je žiadosť  o NFP </w:t>
      </w:r>
      <w:r w:rsidRPr="003C6DE1">
        <w:rPr>
          <w:rFonts w:ascii="Arial" w:hAnsi="Arial" w:cs="Arial"/>
          <w:color w:val="000000" w:themeColor="text1"/>
          <w:sz w:val="19"/>
          <w:szCs w:val="19"/>
        </w:rPr>
        <w:t>svojimi aktivitami konzistentne zameraná na dosiahnutie minimálne jedného z výsledkov ŠC 1.2.1</w:t>
      </w:r>
      <w:r w:rsidR="00F63714">
        <w:rPr>
          <w:rFonts w:ascii="Arial" w:hAnsi="Arial" w:cs="Arial"/>
          <w:color w:val="000000" w:themeColor="text1"/>
          <w:sz w:val="19"/>
          <w:szCs w:val="19"/>
        </w:rPr>
        <w:t xml:space="preserve"> </w:t>
      </w:r>
      <w:r w:rsidR="00F63714" w:rsidRPr="00F63714">
        <w:rPr>
          <w:rFonts w:ascii="Arial" w:hAnsi="Arial" w:cs="Arial"/>
          <w:color w:val="000000" w:themeColor="text1"/>
          <w:sz w:val="19"/>
          <w:szCs w:val="19"/>
        </w:rPr>
        <w:t>Zvyšovanie atraktivity a konkurencieschopnosti verejnej osobnej dopravy (časť infraštruktúra)</w:t>
      </w:r>
      <w:r w:rsidRPr="003C6DE1">
        <w:rPr>
          <w:rFonts w:ascii="Arial" w:hAnsi="Arial" w:cs="Arial"/>
          <w:color w:val="000000" w:themeColor="text1"/>
          <w:sz w:val="19"/>
          <w:szCs w:val="19"/>
        </w:rPr>
        <w:t xml:space="preserve">, ktoré sú definované nasledovne: </w:t>
      </w:r>
    </w:p>
    <w:p w14:paraId="50F738C3"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efektívnejšie poskytovanie verejnej osobnej dopravy na základe spracovaných plánov udržateľnej mestskej mobility a plánov</w:t>
      </w:r>
      <w:r w:rsidR="00DC23B0">
        <w:rPr>
          <w:rFonts w:ascii="Arial" w:hAnsi="Arial" w:cs="Arial"/>
          <w:color w:val="000000" w:themeColor="text1"/>
          <w:sz w:val="19"/>
          <w:szCs w:val="19"/>
          <w:lang w:val="sk-SK"/>
        </w:rPr>
        <w:t xml:space="preserve"> dopravnej obslužnosti regiónov,</w:t>
      </w:r>
    </w:p>
    <w:p w14:paraId="37496C41"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zvýšenie počtu osôb prepravených integrovanou VOD prostredníctvom zatraktívnenia VOD (zabezpečením prístupnejšieho vozidlového parku so zodpovedajúcimi štandardmi pre imobilných cestujúcich, budovaním súvisiacej infraštruktúry, zjednotením cestovných dokladov a prepravných podmienok a zavádzaním dopln</w:t>
      </w:r>
      <w:r w:rsidR="00DC23B0">
        <w:rPr>
          <w:rFonts w:ascii="Arial" w:hAnsi="Arial" w:cs="Arial"/>
          <w:color w:val="000000" w:themeColor="text1"/>
          <w:sz w:val="19"/>
          <w:szCs w:val="19"/>
          <w:lang w:val="sk-SK"/>
        </w:rPr>
        <w:t>kových služieb pre cestujúcich),</w:t>
      </w:r>
    </w:p>
    <w:p w14:paraId="16CAC42B"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zmena deľby prepravnej práce v prospech ekologic</w:t>
      </w:r>
      <w:r w:rsidR="00DC23B0">
        <w:rPr>
          <w:rFonts w:ascii="Arial" w:hAnsi="Arial" w:cs="Arial"/>
          <w:color w:val="000000" w:themeColor="text1"/>
          <w:sz w:val="19"/>
          <w:szCs w:val="19"/>
          <w:lang w:val="sk-SK"/>
        </w:rPr>
        <w:t>ky priaznivejších módov dopravy,</w:t>
      </w:r>
    </w:p>
    <w:p w14:paraId="7BD47531"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zníženie znečistenia ovzdušia (PM, NOX, O3, CO2).</w:t>
      </w:r>
    </w:p>
    <w:p w14:paraId="20A0D542" w14:textId="1FB02F2E" w:rsidR="00B80BBA" w:rsidRDefault="00B80BB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926CF2">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 xml:space="preserve">aktivít </w:t>
      </w:r>
      <w:r w:rsidRPr="00A4290D">
        <w:rPr>
          <w:rFonts w:ascii="Arial" w:hAnsi="Arial" w:cs="Arial"/>
          <w:b/>
          <w:color w:val="000000" w:themeColor="text1"/>
          <w:sz w:val="19"/>
          <w:szCs w:val="19"/>
        </w:rPr>
        <w:t xml:space="preserve">projektu s </w:t>
      </w:r>
      <w:r w:rsidR="00926CF2" w:rsidRPr="0099229B">
        <w:rPr>
          <w:rFonts w:ascii="Arial" w:hAnsi="Arial" w:cs="Arial"/>
          <w:b/>
          <w:color w:val="000000" w:themeColor="text1"/>
          <w:sz w:val="19"/>
          <w:szCs w:val="19"/>
        </w:rPr>
        <w:t>definovanými oprávnenými aktivitami</w:t>
      </w:r>
      <w:r w:rsidR="00926CF2" w:rsidRPr="00A4290D" w:rsidDel="00926CF2">
        <w:rPr>
          <w:rFonts w:ascii="Arial" w:hAnsi="Arial" w:cs="Arial"/>
          <w:b/>
          <w:color w:val="000000" w:themeColor="text1"/>
          <w:sz w:val="19"/>
          <w:szCs w:val="19"/>
        </w:rPr>
        <w:t xml:space="preserve"> </w:t>
      </w:r>
      <w:r w:rsidR="00A4290D" w:rsidRPr="00A4290D">
        <w:rPr>
          <w:rFonts w:ascii="Arial" w:hAnsi="Arial" w:cs="Arial"/>
          <w:b/>
          <w:color w:val="000000" w:themeColor="text1"/>
          <w:sz w:val="19"/>
          <w:szCs w:val="19"/>
        </w:rPr>
        <w:t>IROP</w:t>
      </w:r>
    </w:p>
    <w:p w14:paraId="55221393" w14:textId="450ECDA7" w:rsidR="006058EA" w:rsidRPr="003C6DE1" w:rsidRDefault="006058EA" w:rsidP="009D055E">
      <w:pPr>
        <w:spacing w:before="120" w:after="120" w:line="288" w:lineRule="auto"/>
        <w:ind w:left="720" w:hanging="360"/>
        <w:jc w:val="both"/>
        <w:rPr>
          <w:rFonts w:ascii="Arial" w:hAnsi="Arial" w:cs="Arial"/>
          <w:color w:val="000000" w:themeColor="text1"/>
          <w:sz w:val="19"/>
          <w:szCs w:val="19"/>
        </w:rPr>
      </w:pPr>
      <w:r w:rsidRPr="006058EA">
        <w:rPr>
          <w:rFonts w:ascii="Arial" w:hAnsi="Arial" w:cs="Arial"/>
          <w:color w:val="000000" w:themeColor="text1"/>
          <w:sz w:val="19"/>
          <w:szCs w:val="19"/>
        </w:rPr>
        <w:t xml:space="preserve">Hodnotí sa (áno/nie), či je žiadosť o NFP </w:t>
      </w:r>
      <w:r w:rsidR="0099229B">
        <w:rPr>
          <w:rFonts w:ascii="Arial" w:hAnsi="Arial" w:cs="Arial"/>
          <w:color w:val="000000" w:themeColor="text1"/>
          <w:sz w:val="19"/>
          <w:szCs w:val="19"/>
        </w:rPr>
        <w:t>v súlade s definovanými oprávnenými aktivitami IROP</w:t>
      </w:r>
      <w:r w:rsidRPr="006058EA">
        <w:rPr>
          <w:rFonts w:ascii="Arial" w:hAnsi="Arial" w:cs="Arial"/>
          <w:color w:val="000000" w:themeColor="text1"/>
          <w:sz w:val="19"/>
          <w:szCs w:val="19"/>
        </w:rPr>
        <w:t xml:space="preserve"> (pri zachovaní podmienok výzvy ohľadom realizácie jednotlivých aktivít):</w:t>
      </w:r>
    </w:p>
    <w:p w14:paraId="540C005F"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moderných tarifných, informačných a dispečerských systémov, zlepšenie informovanosti cestujúcich a zlepšenie inform</w:t>
      </w:r>
      <w:r w:rsidR="00802ED4" w:rsidRPr="003C6DE1">
        <w:rPr>
          <w:rFonts w:ascii="Arial" w:hAnsi="Arial" w:cs="Arial"/>
          <w:color w:val="000000" w:themeColor="text1"/>
          <w:sz w:val="19"/>
          <w:szCs w:val="19"/>
          <w:lang w:val="sk-SK"/>
        </w:rPr>
        <w:t xml:space="preserve">ačného </w:t>
      </w:r>
      <w:r w:rsidR="00802ED4" w:rsidRPr="003C6DE1">
        <w:rPr>
          <w:rFonts w:ascii="Arial" w:hAnsi="Arial" w:cs="Arial"/>
          <w:color w:val="000000" w:themeColor="text1"/>
          <w:sz w:val="19"/>
          <w:szCs w:val="19"/>
          <w:lang w:val="sk-SK"/>
        </w:rPr>
        <w:br/>
        <w:t>a oznamovacie</w:t>
      </w:r>
      <w:r w:rsidR="00DC23B0">
        <w:rPr>
          <w:rFonts w:ascii="Arial" w:hAnsi="Arial" w:cs="Arial"/>
          <w:color w:val="000000" w:themeColor="text1"/>
          <w:sz w:val="19"/>
          <w:szCs w:val="19"/>
          <w:lang w:val="sk-SK"/>
        </w:rPr>
        <w:t>ho systému,</w:t>
      </w:r>
    </w:p>
    <w:p w14:paraId="6B771F44"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zlepšenie infraštruktúry verejnej osobnej dopravy tak, ako je uvedené v miestnych/regionálnych plánoch udržateľnej </w:t>
      </w:r>
      <w:r w:rsidR="00DC23B0">
        <w:rPr>
          <w:rFonts w:ascii="Arial" w:hAnsi="Arial" w:cs="Arial"/>
          <w:color w:val="000000" w:themeColor="text1"/>
          <w:sz w:val="19"/>
          <w:szCs w:val="19"/>
          <w:lang w:val="sk-SK"/>
        </w:rPr>
        <w:t>dopravy,</w:t>
      </w:r>
    </w:p>
    <w:p w14:paraId="53F75CFA" w14:textId="77777777" w:rsidR="00257FD7" w:rsidRPr="00257FD7"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kvality vozidl</w:t>
      </w:r>
      <w:r w:rsidR="00802ED4" w:rsidRPr="003C6DE1">
        <w:rPr>
          <w:rFonts w:ascii="Arial" w:hAnsi="Arial" w:cs="Arial"/>
          <w:color w:val="000000" w:themeColor="text1"/>
          <w:sz w:val="19"/>
          <w:szCs w:val="19"/>
          <w:lang w:val="sk-SK"/>
        </w:rPr>
        <w:t>ového parku autobusovej dopravy.</w:t>
      </w:r>
    </w:p>
    <w:p w14:paraId="53B6C49A" w14:textId="5A9E28D0" w:rsidR="008F2A6A" w:rsidRPr="008F2A6A" w:rsidRDefault="008F2A6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projektu s hlavnými zásadami výberu operácií </w:t>
      </w:r>
      <w:r w:rsidR="00A4290D">
        <w:rPr>
          <w:rFonts w:ascii="Arial" w:hAnsi="Arial" w:cs="Arial"/>
          <w:b/>
          <w:color w:val="000000" w:themeColor="text1"/>
          <w:sz w:val="19"/>
          <w:szCs w:val="19"/>
        </w:rPr>
        <w:t>pre ŠC 1.2.1</w:t>
      </w:r>
    </w:p>
    <w:p w14:paraId="25A1235C" w14:textId="66267D11" w:rsidR="00257FD7" w:rsidRPr="003C6DE1" w:rsidRDefault="00257FD7" w:rsidP="009D055E">
      <w:pPr>
        <w:spacing w:before="120" w:after="120" w:line="288" w:lineRule="auto"/>
        <w:ind w:left="378" w:hanging="18"/>
        <w:jc w:val="both"/>
        <w:rPr>
          <w:rFonts w:ascii="Arial" w:hAnsi="Arial" w:cs="Arial"/>
          <w:b/>
          <w:color w:val="000000" w:themeColor="text1"/>
          <w:sz w:val="19"/>
          <w:szCs w:val="19"/>
        </w:rPr>
      </w:pPr>
      <w:r w:rsidRPr="003C6DE1">
        <w:rPr>
          <w:rFonts w:ascii="Arial" w:hAnsi="Arial" w:cs="Arial"/>
          <w:color w:val="000000" w:themeColor="text1"/>
          <w:sz w:val="19"/>
          <w:szCs w:val="19"/>
        </w:rPr>
        <w:t xml:space="preserve">Hodnotí sa (áno/nie), či je </w:t>
      </w:r>
      <w:r>
        <w:rPr>
          <w:rFonts w:ascii="Arial" w:hAnsi="Arial" w:cs="Arial"/>
          <w:color w:val="000000" w:themeColor="text1"/>
          <w:sz w:val="19"/>
          <w:szCs w:val="19"/>
        </w:rPr>
        <w:t>Žo</w:t>
      </w:r>
      <w:r w:rsidRPr="003C6DE1">
        <w:rPr>
          <w:rFonts w:ascii="Arial" w:hAnsi="Arial" w:cs="Arial"/>
          <w:color w:val="000000" w:themeColor="text1"/>
          <w:sz w:val="19"/>
          <w:szCs w:val="19"/>
        </w:rPr>
        <w:t>NFP</w:t>
      </w:r>
      <w:r>
        <w:rPr>
          <w:rFonts w:ascii="Arial" w:hAnsi="Arial" w:cs="Arial"/>
          <w:color w:val="000000" w:themeColor="text1"/>
          <w:sz w:val="19"/>
          <w:szCs w:val="19"/>
        </w:rPr>
        <w:t xml:space="preserve"> v súlade s nižšie uvedenými zásadami výberu operácií. Žo</w:t>
      </w:r>
      <w:r w:rsidRPr="003C6DE1">
        <w:rPr>
          <w:rFonts w:ascii="Arial" w:hAnsi="Arial" w:cs="Arial"/>
          <w:color w:val="000000" w:themeColor="text1"/>
          <w:sz w:val="19"/>
          <w:szCs w:val="19"/>
        </w:rPr>
        <w:t>NFP</w:t>
      </w:r>
      <w:r>
        <w:rPr>
          <w:rFonts w:ascii="Arial" w:hAnsi="Arial" w:cs="Arial"/>
          <w:color w:val="000000" w:themeColor="text1"/>
          <w:sz w:val="19"/>
          <w:szCs w:val="19"/>
        </w:rPr>
        <w:t xml:space="preserve"> musí byť v </w:t>
      </w:r>
      <w:r w:rsidRPr="007A6DF0">
        <w:rPr>
          <w:rFonts w:ascii="Arial" w:hAnsi="Arial" w:cs="Arial"/>
          <w:color w:val="000000" w:themeColor="text1"/>
          <w:sz w:val="19"/>
          <w:szCs w:val="19"/>
        </w:rPr>
        <w:t xml:space="preserve">súlade </w:t>
      </w:r>
      <w:r w:rsidR="007A6DF0" w:rsidRPr="007A6DF0">
        <w:rPr>
          <w:rFonts w:ascii="Arial" w:hAnsi="Arial" w:cs="Arial"/>
          <w:color w:val="000000" w:themeColor="text1"/>
          <w:sz w:val="19"/>
          <w:szCs w:val="19"/>
        </w:rPr>
        <w:t>so zásadami výberu operácií, ktoré sú relevantné pre projekt, a to primerane a v kontexte podmienok výzvy</w:t>
      </w:r>
      <w:r w:rsidR="007A6DF0">
        <w:rPr>
          <w:rFonts w:ascii="Arial" w:hAnsi="Arial" w:cs="Arial"/>
          <w:color w:val="000000" w:themeColor="text1"/>
          <w:sz w:val="19"/>
          <w:szCs w:val="19"/>
        </w:rPr>
        <w:t>:</w:t>
      </w:r>
    </w:p>
    <w:p w14:paraId="31D64AFA"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financovanie infraštruktúry a autobusov pre regionálnu VOD je možné za predpokladu, že súčasťou projektu je vytvorenie, rozšírenie alebo prevádzkovanie existujúceho integrovaného dopravného systému s organizačnou a prevádzkovou integráciou na území, ktorého sa projekt týka,</w:t>
      </w:r>
    </w:p>
    <w:p w14:paraId="05072866"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opatrenia v rámci investičnej priority do regionálnej VOD sú podmienené existenciou plánu mobility a  plánu dopravnej obsluhy regiónu, v prípade mestskej VOD vypracovaním plánu udržateľnej mestskej mobility,</w:t>
      </w:r>
    </w:p>
    <w:p w14:paraId="7EA580C8"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je v súlade so strategickými dokumentmi pre oblasť dopravy na miestnej, regionálnej a celoštátnej úrovni,</w:t>
      </w:r>
    </w:p>
    <w:p w14:paraId="2E4A6D8C" w14:textId="77777777" w:rsidR="00482D45" w:rsidRPr="00A97F6B"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A97F6B">
        <w:rPr>
          <w:rFonts w:ascii="Arial" w:hAnsi="Arial" w:cs="Arial"/>
          <w:color w:val="000000" w:themeColor="text1"/>
          <w:sz w:val="19"/>
          <w:szCs w:val="19"/>
          <w:lang w:val="sk-SK"/>
        </w:rPr>
        <w:t>financovanie náhrady a nákupu autobusov v mestskej hromadnej doprave je možné iba po predchádzajúcej realizácii opatrení na zabezpečenie preferencie vozidiel MHD na</w:t>
      </w:r>
      <w:r w:rsidR="00A97F6B" w:rsidRPr="00A97F6B">
        <w:rPr>
          <w:rFonts w:ascii="Arial" w:hAnsi="Arial" w:cs="Arial"/>
          <w:color w:val="000000" w:themeColor="text1"/>
          <w:sz w:val="19"/>
          <w:szCs w:val="19"/>
          <w:lang w:val="sk-SK"/>
        </w:rPr>
        <w:t xml:space="preserve"> linkách, pre ktoré budú určené (i</w:t>
      </w:r>
      <w:r w:rsidR="00482D45" w:rsidRPr="00A97F6B">
        <w:rPr>
          <w:rFonts w:ascii="Arial" w:hAnsi="Arial" w:cs="Arial"/>
          <w:color w:val="000000" w:themeColor="text1"/>
          <w:sz w:val="19"/>
          <w:szCs w:val="19"/>
          <w:lang w:val="sk-SK"/>
        </w:rPr>
        <w:t>de najmä o opatrenia na zabezpečenie minimalizácie zdržaní na križovatkách a priechodoch riadených svetelnou signalizáciou a o zriaďovanie vyhradených jazdných pruhov pre MHD</w:t>
      </w:r>
      <w:r w:rsidR="00A97F6B" w:rsidRPr="00A97F6B">
        <w:rPr>
          <w:rFonts w:ascii="Arial" w:hAnsi="Arial" w:cs="Arial"/>
          <w:color w:val="000000" w:themeColor="text1"/>
          <w:sz w:val="19"/>
          <w:szCs w:val="19"/>
          <w:lang w:val="sk-SK"/>
        </w:rPr>
        <w:t>)</w:t>
      </w:r>
      <w:r w:rsidR="00A97F6B">
        <w:rPr>
          <w:rFonts w:ascii="Arial" w:hAnsi="Arial" w:cs="Arial"/>
          <w:color w:val="000000" w:themeColor="text1"/>
          <w:sz w:val="19"/>
          <w:szCs w:val="19"/>
          <w:lang w:val="sk-SK"/>
        </w:rPr>
        <w:t>,</w:t>
      </w:r>
    </w:p>
    <w:p w14:paraId="7859551E"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projekty náhrady a nákupu autobusov (spolu so súvisiacou infraštruktúrou) mestskej a prímestskej verejnej osobnej autobusovej dopravy sú založené na inovatívnych nízkouhlíkových technológiách, pričom prispievajú k naplneniu záväzkov vyplývajúcich zo smernice EP a Rady 2001/81/ES o národných emisných stropoch, a zároveň smernice EP a Rady 2008/50/ES o kvalite okolitého ovzdušia a čistejšom ovzduší v Európe ako aj národnej Stratégie pre redukciu PM10,</w:t>
      </w:r>
    </w:p>
    <w:p w14:paraId="1623681F"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prispieva k presunu cestujúcich z IAD do MHD,</w:t>
      </w:r>
    </w:p>
    <w:p w14:paraId="675E296D"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obsahuje prvky pre elimináciu negatívnych vplyvov dopravy na životné prostredie,</w:t>
      </w:r>
    </w:p>
    <w:p w14:paraId="22683555"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je výsledkom analýzy dopytu, posúdenia variant a analýzy nákladov a prínosov, projekt prispieva k zvýšeniu kvality verejnej osobnej dopravy,</w:t>
      </w:r>
    </w:p>
    <w:p w14:paraId="12D2C597"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prispieva k integrácii a previazanosti služieb vo verejnej doprave,</w:t>
      </w:r>
    </w:p>
    <w:p w14:paraId="3AF2DED0"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lastRenderedPageBreak/>
        <w:t>projekt využíva moderné IKT vo väzbe na potreby cestujúcich,</w:t>
      </w:r>
    </w:p>
    <w:p w14:paraId="125AAACE"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 xml:space="preserve">projekt prispieva k rozvoju multimodality v </w:t>
      </w:r>
      <w:r w:rsidRPr="00B547B7">
        <w:rPr>
          <w:rFonts w:ascii="Arial" w:hAnsi="Arial" w:cs="Arial"/>
          <w:color w:val="000000" w:themeColor="text1"/>
          <w:sz w:val="19"/>
          <w:szCs w:val="19"/>
          <w:lang w:val="sk-SK"/>
        </w:rPr>
        <w:t>osobnej doprave,</w:t>
      </w:r>
    </w:p>
    <w:p w14:paraId="3B576120"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uspokojuje potreby zdravotne postihnutých osôb a osôb so zníženou pohyblivosťou,</w:t>
      </w:r>
    </w:p>
    <w:p w14:paraId="2235DC9F"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prispieva k zvýšeniu bezpečnosti zraniteľných účastníkov cestnej premávky,</w:t>
      </w:r>
    </w:p>
    <w:p w14:paraId="075D8AFE"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prispieva  k segregácii cestnej dopravy  a cyklodopravy,</w:t>
      </w:r>
    </w:p>
    <w:p w14:paraId="2AA9F3D6"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nové prestupné terminály a integrované zastávky nadväzujú na projekty</w:t>
      </w:r>
      <w:r w:rsidRPr="008C2588">
        <w:rPr>
          <w:rFonts w:ascii="Arial" w:hAnsi="Arial" w:cs="Arial"/>
          <w:color w:val="000000" w:themeColor="text1"/>
          <w:sz w:val="19"/>
          <w:szCs w:val="19"/>
          <w:lang w:val="sk-SK"/>
        </w:rPr>
        <w:t xml:space="preserve"> budovania terminálov integrovanej osobnej dopravy cez OP Integrovaná infraštruktúra,</w:t>
      </w:r>
    </w:p>
    <w:p w14:paraId="54FC301C"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prestupné terminály a uzly integrujú regionálnu autobusovú osobnú dopravu a nosnú koľajovú sieť,</w:t>
      </w:r>
    </w:p>
    <w:p w14:paraId="69CE7411"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prestupné terminály, uzly a integrované zastávky integrujú regionálnu verejnú osobnú dopravu a mestskú hromadnú dopravu,</w:t>
      </w:r>
    </w:p>
    <w:p w14:paraId="30479E79" w14:textId="77777777" w:rsidR="002C3040" w:rsidRPr="00BC3EE4"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C3EE4">
        <w:rPr>
          <w:rFonts w:ascii="Arial" w:hAnsi="Arial" w:cs="Arial"/>
          <w:color w:val="000000" w:themeColor="text1"/>
          <w:sz w:val="19"/>
          <w:szCs w:val="19"/>
          <w:lang w:val="sk-SK"/>
        </w:rPr>
        <w:t>projekt rešpektuje minimálne štandardy dopravnej obsluhy na miestnej, regionálnej a národnej úrovni,</w:t>
      </w:r>
    </w:p>
    <w:p w14:paraId="469749D2" w14:textId="0FA9BCDF" w:rsidR="00B547B7" w:rsidRPr="00BC3EE4" w:rsidRDefault="002C3040" w:rsidP="005669D2">
      <w:pPr>
        <w:pStyle w:val="Odsekzoznamu"/>
        <w:numPr>
          <w:ilvl w:val="0"/>
          <w:numId w:val="24"/>
        </w:numPr>
        <w:spacing w:before="120" w:after="120" w:line="288" w:lineRule="auto"/>
        <w:ind w:left="709" w:hanging="337"/>
        <w:jc w:val="both"/>
        <w:rPr>
          <w:rFonts w:ascii="Arial" w:hAnsi="Arial" w:cs="Arial"/>
          <w:i/>
          <w:color w:val="000000" w:themeColor="text1"/>
          <w:sz w:val="19"/>
          <w:szCs w:val="19"/>
          <w:lang w:val="sk-SK"/>
        </w:rPr>
      </w:pPr>
      <w:r w:rsidRPr="001969C4">
        <w:rPr>
          <w:rFonts w:ascii="Arial" w:hAnsi="Arial" w:cs="Arial"/>
          <w:color w:val="000000" w:themeColor="text1"/>
          <w:sz w:val="19"/>
          <w:szCs w:val="19"/>
          <w:lang w:val="sk-SK"/>
        </w:rPr>
        <w:t>projekt uplatňuje zásadu „z</w:t>
      </w:r>
      <w:r w:rsidRPr="008A663F">
        <w:rPr>
          <w:rFonts w:ascii="Arial" w:hAnsi="Arial" w:cs="Arial"/>
          <w:color w:val="000000" w:themeColor="text1"/>
          <w:sz w:val="19"/>
          <w:szCs w:val="19"/>
          <w:lang w:val="sk-SK"/>
        </w:rPr>
        <w:t>nečisťovateľ platí“.</w:t>
      </w:r>
    </w:p>
    <w:p w14:paraId="22B34033" w14:textId="2C95643C" w:rsidR="00603AAD" w:rsidRPr="00BC3EE4" w:rsidRDefault="00603AAD" w:rsidP="005669D2">
      <w:pPr>
        <w:pStyle w:val="Odsekzoznamu"/>
        <w:numPr>
          <w:ilvl w:val="0"/>
          <w:numId w:val="29"/>
        </w:numPr>
        <w:spacing w:before="120" w:after="120" w:line="288" w:lineRule="auto"/>
        <w:ind w:left="426" w:hanging="357"/>
        <w:jc w:val="both"/>
        <w:rPr>
          <w:rFonts w:ascii="Arial" w:hAnsi="Arial" w:cs="Arial"/>
          <w:b/>
          <w:bCs/>
          <w:color w:val="000000" w:themeColor="text1"/>
          <w:sz w:val="19"/>
          <w:szCs w:val="19"/>
        </w:rPr>
      </w:pPr>
      <w:r w:rsidRPr="008A663F">
        <w:rPr>
          <w:rFonts w:ascii="Arial" w:hAnsi="Arial" w:cs="Arial"/>
          <w:b/>
          <w:color w:val="000000" w:themeColor="text1"/>
          <w:sz w:val="19"/>
          <w:szCs w:val="19"/>
          <w:lang w:val="sk-SK"/>
        </w:rPr>
        <w:t>súlad projektu s princípmi energetickej efektívnosti budov uplatňovaných pre sektor verejných budov v zmysle IROP</w:t>
      </w:r>
      <w:r w:rsidR="00192F06" w:rsidRPr="008A663F">
        <w:rPr>
          <w:rFonts w:ascii="Arial" w:hAnsi="Arial" w:cs="Arial"/>
          <w:b/>
          <w:bCs/>
          <w:color w:val="000000" w:themeColor="text1"/>
          <w:sz w:val="19"/>
          <w:szCs w:val="19"/>
          <w:lang w:val="sk-SK"/>
        </w:rPr>
        <w:t xml:space="preserve"> </w:t>
      </w:r>
      <w:r w:rsidR="00192F06" w:rsidRPr="008A663F">
        <w:rPr>
          <w:rFonts w:ascii="Arial" w:hAnsi="Arial" w:cs="Arial"/>
          <w:bCs/>
          <w:color w:val="000000" w:themeColor="text1"/>
          <w:sz w:val="19"/>
          <w:szCs w:val="19"/>
          <w:lang w:val="sk-SK"/>
        </w:rPr>
        <w:t>(ak relevantné)</w:t>
      </w:r>
    </w:p>
    <w:p w14:paraId="51B2B84C" w14:textId="77777777" w:rsidR="00603AAD" w:rsidRPr="00BC3EE4" w:rsidRDefault="00603AAD" w:rsidP="005669D2">
      <w:pPr>
        <w:spacing w:after="0" w:line="288" w:lineRule="auto"/>
        <w:ind w:left="426"/>
        <w:jc w:val="both"/>
        <w:rPr>
          <w:rFonts w:ascii="Arial" w:hAnsi="Arial" w:cs="Arial"/>
          <w:sz w:val="19"/>
          <w:szCs w:val="19"/>
        </w:rPr>
      </w:pPr>
      <w:r w:rsidRPr="00BC3EE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5055184C" w14:textId="22034BA8" w:rsidR="00603AAD" w:rsidRPr="00BC3EE4" w:rsidRDefault="00F73CB3" w:rsidP="005669D2">
      <w:pPr>
        <w:pStyle w:val="Odsekzoznamu"/>
        <w:numPr>
          <w:ilvl w:val="0"/>
          <w:numId w:val="31"/>
        </w:numPr>
        <w:spacing w:after="120" w:line="288" w:lineRule="auto"/>
        <w:ind w:left="709" w:hanging="357"/>
        <w:jc w:val="both"/>
        <w:rPr>
          <w:rFonts w:ascii="Arial" w:hAnsi="Arial" w:cs="Arial"/>
          <w:sz w:val="19"/>
          <w:szCs w:val="19"/>
          <w:lang w:val="sk-SK"/>
        </w:rPr>
      </w:pPr>
      <w:r w:rsidRPr="008A663F">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w:t>
      </w:r>
      <w:r w:rsidR="00603AAD" w:rsidRPr="008A663F">
        <w:rPr>
          <w:rFonts w:ascii="Arial" w:hAnsi="Arial" w:cs="Arial"/>
          <w:sz w:val="19"/>
          <w:szCs w:val="19"/>
          <w:lang w:val="sk-SK"/>
        </w:rPr>
        <w:t xml:space="preserve">dosiahla potreba energie </w:t>
      </w:r>
      <w:r w:rsidR="00BC3EE4" w:rsidRPr="008A663F">
        <w:rPr>
          <w:rFonts w:ascii="Arial" w:hAnsi="Arial" w:cs="Arial"/>
          <w:sz w:val="19"/>
          <w:szCs w:val="19"/>
          <w:lang w:val="sk-SK"/>
        </w:rPr>
        <w:t xml:space="preserve">pre príslušnú kategóriu budovy </w:t>
      </w:r>
      <w:r w:rsidR="00603AAD" w:rsidRPr="008A663F">
        <w:rPr>
          <w:rFonts w:ascii="Arial" w:hAnsi="Arial" w:cs="Arial"/>
          <w:sz w:val="19"/>
          <w:szCs w:val="19"/>
          <w:lang w:val="sk-SK"/>
        </w:rPr>
        <w:t xml:space="preserve">na úrovni </w:t>
      </w:r>
      <w:r w:rsidR="00BC3EE4" w:rsidRPr="00BC3EE4">
        <w:rPr>
          <w:rFonts w:ascii="Arial" w:hAnsi="Arial" w:cs="Arial"/>
          <w:sz w:val="19"/>
          <w:szCs w:val="19"/>
          <w:lang w:val="sk-SK"/>
        </w:rPr>
        <w:t xml:space="preserve">nízkoenergetických, </w:t>
      </w:r>
      <w:r w:rsidR="00603AAD" w:rsidRPr="00BC3EE4">
        <w:rPr>
          <w:rFonts w:ascii="Arial" w:hAnsi="Arial" w:cs="Arial"/>
          <w:sz w:val="19"/>
          <w:szCs w:val="19"/>
          <w:lang w:val="sk-SK"/>
        </w:rPr>
        <w:t>ultra-nízkoenergetických budov a budov s takmer nulovou potrebou energie</w:t>
      </w:r>
      <w:r w:rsidR="00BC3EE4">
        <w:rPr>
          <w:rFonts w:ascii="Arial" w:hAnsi="Arial" w:cs="Arial"/>
          <w:sz w:val="19"/>
          <w:szCs w:val="19"/>
          <w:lang w:val="sk-SK"/>
        </w:rPr>
        <w:t xml:space="preserve"> (v závislosti od termínu podania žiadosti o stavebné povolenie)</w:t>
      </w:r>
      <w:r w:rsidR="00BC3EE4"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8C60C8">
        <w:rPr>
          <w:rFonts w:ascii="Arial" w:hAnsi="Arial" w:cs="Arial"/>
          <w:sz w:val="19"/>
          <w:szCs w:val="19"/>
          <w:lang w:val="sk-SK"/>
        </w:rPr>
        <w:t>,</w:t>
      </w:r>
    </w:p>
    <w:p w14:paraId="6B91E988" w14:textId="3F5DE224" w:rsidR="00603AAD" w:rsidRPr="00E800C4" w:rsidRDefault="00603AAD" w:rsidP="005669D2">
      <w:pPr>
        <w:pStyle w:val="Odsekzoznamu"/>
        <w:numPr>
          <w:ilvl w:val="0"/>
          <w:numId w:val="31"/>
        </w:numPr>
        <w:spacing w:before="120" w:after="120" w:line="288" w:lineRule="auto"/>
        <w:ind w:left="709"/>
        <w:jc w:val="both"/>
        <w:rPr>
          <w:rFonts w:ascii="Arial" w:hAnsi="Arial" w:cs="Arial"/>
          <w:sz w:val="19"/>
          <w:szCs w:val="19"/>
          <w:lang w:val="sk-SK"/>
        </w:rPr>
      </w:pPr>
      <w:r w:rsidRPr="00E800C4">
        <w:rPr>
          <w:rFonts w:ascii="Arial" w:hAnsi="Arial" w:cs="Arial"/>
          <w:sz w:val="19"/>
          <w:szCs w:val="19"/>
          <w:lang w:val="sk-SK"/>
        </w:rPr>
        <w:t>podpora, vrátane obnovy historických budov, je podmienená predložením energetického auditu, na základe ktorého hodnotiteľ overí:</w:t>
      </w:r>
    </w:p>
    <w:p w14:paraId="57B90303" w14:textId="77777777" w:rsidR="00603AAD" w:rsidRPr="00E800C4" w:rsidRDefault="00603AAD" w:rsidP="008A663F">
      <w:pPr>
        <w:pStyle w:val="Odsekzoznamu"/>
        <w:numPr>
          <w:ilvl w:val="0"/>
          <w:numId w:val="34"/>
        </w:numPr>
        <w:spacing w:before="120" w:after="120" w:line="288" w:lineRule="auto"/>
        <w:ind w:left="993" w:hanging="284"/>
        <w:jc w:val="both"/>
        <w:rPr>
          <w:rFonts w:ascii="Arial" w:hAnsi="Arial" w:cs="Arial"/>
          <w:color w:val="000000" w:themeColor="text1"/>
          <w:sz w:val="19"/>
          <w:szCs w:val="19"/>
          <w:lang w:val="sk-SK"/>
        </w:rPr>
      </w:pPr>
      <w:r w:rsidRPr="00E800C4">
        <w:rPr>
          <w:rFonts w:ascii="Arial" w:hAnsi="Arial" w:cs="Arial"/>
          <w:color w:val="000000" w:themeColor="text1"/>
          <w:sz w:val="19"/>
          <w:szCs w:val="19"/>
          <w:lang w:val="sk-SK"/>
        </w:rPr>
        <w:t>výpočet plánovaného ročného objemu úspory PEZ na m2 celkovej podlahovej plochy,</w:t>
      </w:r>
    </w:p>
    <w:p w14:paraId="6FB566A0" w14:textId="77777777" w:rsidR="00603AAD" w:rsidRPr="00E800C4" w:rsidRDefault="00603AAD" w:rsidP="008A663F">
      <w:pPr>
        <w:pStyle w:val="Odsekzoznamu"/>
        <w:numPr>
          <w:ilvl w:val="0"/>
          <w:numId w:val="34"/>
        </w:numPr>
        <w:spacing w:before="120" w:after="120" w:line="288" w:lineRule="auto"/>
        <w:ind w:left="993" w:hanging="284"/>
        <w:jc w:val="both"/>
        <w:rPr>
          <w:rFonts w:ascii="Arial" w:hAnsi="Arial" w:cs="Arial"/>
          <w:color w:val="000000" w:themeColor="text1"/>
          <w:sz w:val="19"/>
          <w:szCs w:val="19"/>
          <w:lang w:val="sk-SK"/>
        </w:rPr>
      </w:pPr>
      <w:r w:rsidRPr="00E800C4">
        <w:rPr>
          <w:rFonts w:ascii="Arial" w:hAnsi="Arial" w:cs="Arial"/>
          <w:color w:val="000000" w:themeColor="text1"/>
          <w:sz w:val="19"/>
          <w:szCs w:val="19"/>
          <w:lang w:val="sk-SK"/>
        </w:rPr>
        <w:t>technickú uskutočniteľnosť navrhovaných energetických opatrení,</w:t>
      </w:r>
    </w:p>
    <w:p w14:paraId="1D2EEE7B" w14:textId="0FB94BBC" w:rsidR="00603AAD" w:rsidRPr="00E800C4" w:rsidRDefault="00603AAD" w:rsidP="005669D2">
      <w:pPr>
        <w:pStyle w:val="Odsekzoznamu"/>
        <w:numPr>
          <w:ilvl w:val="0"/>
          <w:numId w:val="31"/>
        </w:numPr>
        <w:spacing w:before="120" w:after="120" w:line="288" w:lineRule="auto"/>
        <w:ind w:left="709"/>
        <w:jc w:val="both"/>
        <w:rPr>
          <w:rFonts w:ascii="Arial" w:hAnsi="Arial" w:cs="Arial"/>
          <w:sz w:val="19"/>
          <w:szCs w:val="19"/>
          <w:lang w:val="sk-SK"/>
        </w:rPr>
      </w:pPr>
      <w:r w:rsidRPr="00E800C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C7F9CF5" w14:textId="315CFFE5" w:rsidR="00603AAD" w:rsidRPr="00A179DD" w:rsidRDefault="00603AAD" w:rsidP="00B25E8D">
      <w:pPr>
        <w:spacing w:before="120" w:after="120" w:line="288" w:lineRule="auto"/>
        <w:jc w:val="both"/>
        <w:rPr>
          <w:rFonts w:ascii="Arial" w:hAnsi="Arial" w:cs="Arial"/>
          <w:sz w:val="19"/>
          <w:szCs w:val="19"/>
        </w:rPr>
      </w:pPr>
      <w:r w:rsidRPr="00E800C4">
        <w:rPr>
          <w:rFonts w:ascii="Arial" w:hAnsi="Arial" w:cs="Arial"/>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34F7CA2B" w14:textId="77777777" w:rsidR="00A00F0C" w:rsidRPr="00A00F0C" w:rsidRDefault="00A00F0C" w:rsidP="00B25E8D">
      <w:pPr>
        <w:spacing w:before="120" w:after="120" w:line="288" w:lineRule="auto"/>
        <w:jc w:val="both"/>
        <w:rPr>
          <w:rFonts w:ascii="Arial" w:hAnsi="Arial" w:cs="Arial"/>
          <w:color w:val="000000" w:themeColor="text1"/>
          <w:sz w:val="19"/>
          <w:szCs w:val="19"/>
        </w:rPr>
      </w:pPr>
      <w:r w:rsidRPr="00A00F0C">
        <w:rPr>
          <w:rFonts w:ascii="Arial" w:hAnsi="Arial" w:cs="Arial"/>
          <w:color w:val="000000" w:themeColor="text1"/>
          <w:sz w:val="19"/>
          <w:szCs w:val="19"/>
        </w:rPr>
        <w:t xml:space="preserve">V prípade výziev, v ktorých sú oprávnené len tie </w:t>
      </w:r>
      <w:r>
        <w:rPr>
          <w:rFonts w:ascii="Arial" w:hAnsi="Arial" w:cs="Arial"/>
          <w:color w:val="000000" w:themeColor="text1"/>
          <w:sz w:val="19"/>
          <w:szCs w:val="19"/>
        </w:rPr>
        <w:t>projekty</w:t>
      </w:r>
      <w:r w:rsidRPr="00A00F0C">
        <w:rPr>
          <w:rFonts w:ascii="Arial" w:hAnsi="Arial" w:cs="Arial"/>
          <w:color w:val="000000" w:themeColor="text1"/>
          <w:sz w:val="19"/>
          <w:szCs w:val="19"/>
        </w:rPr>
        <w:t>, ktoré predstavujú „bezpečné/isté“ riešenia pre akýkoľvek strategický rozvojový dokument pre oblasť dopravy a/alebo sú už dostatočne odôvodnené národnou dopravnou stratégiou nie je potrebné ich zadefinovanie v pláne udržateľnej mobility. Hodnotiteľ uvedené úseky vyhodnotí na základe príloh ŽoNFP - Stanoviska RO pre IROP týkajúce sa splnenia parametrov „bezpečných/istých“ projektov</w:t>
      </w:r>
      <w:r>
        <w:rPr>
          <w:rFonts w:ascii="Arial" w:hAnsi="Arial" w:cs="Arial"/>
          <w:color w:val="000000" w:themeColor="text1"/>
          <w:sz w:val="19"/>
          <w:szCs w:val="19"/>
        </w:rPr>
        <w:t>.</w:t>
      </w:r>
    </w:p>
    <w:p w14:paraId="2827ACCE" w14:textId="7DBB30D2" w:rsidR="00A77604" w:rsidRDefault="00FE5188" w:rsidP="00603AAD">
      <w:pPr>
        <w:spacing w:before="120" w:after="120" w:line="288" w:lineRule="auto"/>
        <w:ind w:hanging="18"/>
        <w:jc w:val="both"/>
        <w:rPr>
          <w:rFonts w:ascii="Arial" w:hAnsi="Arial" w:cs="Arial"/>
          <w:color w:val="000000" w:themeColor="text1"/>
          <w:sz w:val="19"/>
          <w:szCs w:val="19"/>
        </w:rPr>
      </w:pPr>
      <w:r w:rsidRPr="007B10FC">
        <w:rPr>
          <w:rFonts w:ascii="Arial" w:hAnsi="Arial" w:cs="Arial"/>
          <w:color w:val="000000" w:themeColor="text1"/>
          <w:sz w:val="19"/>
          <w:szCs w:val="19"/>
        </w:rPr>
        <w:t>Ho</w:t>
      </w:r>
      <w:r>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w:t>
      </w:r>
      <w:r>
        <w:rPr>
          <w:rFonts w:ascii="Arial" w:hAnsi="Arial" w:cs="Arial"/>
          <w:color w:val="000000" w:themeColor="text1"/>
          <w:sz w:val="19"/>
          <w:szCs w:val="19"/>
        </w:rPr>
        <w:t xml:space="preserve"> </w:t>
      </w:r>
      <w:r w:rsidR="00257FD7">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DE235E">
        <w:rPr>
          <w:rFonts w:ascii="Arial" w:hAnsi="Arial" w:cs="Arial"/>
          <w:color w:val="000000" w:themeColor="text1"/>
          <w:sz w:val="19"/>
          <w:szCs w:val="19"/>
        </w:rPr>
        <w:t>,</w:t>
      </w:r>
      <w:r w:rsidR="00257FD7">
        <w:rPr>
          <w:rFonts w:ascii="Arial" w:hAnsi="Arial" w:cs="Arial"/>
          <w:color w:val="000000" w:themeColor="text1"/>
          <w:sz w:val="19"/>
          <w:szCs w:val="19"/>
        </w:rPr>
        <w:t xml:space="preserve"> hodnotiteľ priradí výslednú odpoveď (nie). </w:t>
      </w:r>
      <w:r w:rsidR="00257FD7"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00257FD7" w:rsidRPr="003C6DE1">
        <w:rPr>
          <w:rFonts w:ascii="Arial" w:hAnsi="Arial" w:cs="Arial"/>
          <w:color w:val="000000" w:themeColor="text1"/>
          <w:sz w:val="19"/>
          <w:szCs w:val="19"/>
        </w:rPr>
        <w:t xml:space="preserve"> kritéria, a to tak v prípade kladného ako aj negatívneho hodnotenia.</w:t>
      </w:r>
    </w:p>
    <w:tbl>
      <w:tblPr>
        <w:tblStyle w:val="TableGrid4"/>
        <w:tblW w:w="4982" w:type="pct"/>
        <w:tblLook w:val="04A0" w:firstRow="1" w:lastRow="0" w:firstColumn="1" w:lastColumn="0" w:noHBand="0" w:noVBand="1"/>
      </w:tblPr>
      <w:tblGrid>
        <w:gridCol w:w="555"/>
        <w:gridCol w:w="2517"/>
        <w:gridCol w:w="5682"/>
        <w:gridCol w:w="1341"/>
        <w:gridCol w:w="1432"/>
        <w:gridCol w:w="3545"/>
      </w:tblGrid>
      <w:tr w:rsidR="005669D2" w:rsidRPr="003C6DE1" w14:paraId="08091A3D" w14:textId="77777777" w:rsidTr="005669D2">
        <w:trPr>
          <w:trHeight w:val="397"/>
        </w:trPr>
        <w:tc>
          <w:tcPr>
            <w:tcW w:w="184" w:type="pct"/>
            <w:shd w:val="clear" w:color="auto" w:fill="DEEAF6" w:themeFill="accent1" w:themeFillTint="33"/>
            <w:vAlign w:val="center"/>
            <w:hideMark/>
          </w:tcPr>
          <w:p w14:paraId="151D23BE"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5" w:type="pct"/>
            <w:shd w:val="clear" w:color="auto" w:fill="DEEAF6" w:themeFill="accent1" w:themeFillTint="33"/>
            <w:vAlign w:val="center"/>
            <w:hideMark/>
          </w:tcPr>
          <w:p w14:paraId="19F0FFC0"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885" w:type="pct"/>
            <w:shd w:val="clear" w:color="auto" w:fill="DEEAF6" w:themeFill="accent1" w:themeFillTint="33"/>
            <w:vAlign w:val="center"/>
            <w:hideMark/>
          </w:tcPr>
          <w:p w14:paraId="4D90266A"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2E1E9D28"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5" w:type="pct"/>
            <w:shd w:val="clear" w:color="auto" w:fill="DEEAF6" w:themeFill="accent1" w:themeFillTint="33"/>
            <w:vAlign w:val="center"/>
            <w:hideMark/>
          </w:tcPr>
          <w:p w14:paraId="677FC98A"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176" w:type="pct"/>
            <w:shd w:val="clear" w:color="auto" w:fill="DEEAF6" w:themeFill="accent1" w:themeFillTint="33"/>
            <w:vAlign w:val="center"/>
            <w:hideMark/>
          </w:tcPr>
          <w:p w14:paraId="2C63B45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69D2" w:rsidRPr="003C6DE1" w14:paraId="27CC88B3" w14:textId="77777777" w:rsidTr="005669D2">
        <w:trPr>
          <w:trHeight w:val="425"/>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604039F9" w14:textId="77777777" w:rsidR="00AD112F" w:rsidRPr="003C6DE1" w:rsidRDefault="00AD112F" w:rsidP="00317A35">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w:t>
            </w:r>
            <w:r>
              <w:rPr>
                <w:rFonts w:ascii="Arial" w:hAnsi="Arial" w:cs="Arial"/>
                <w:color w:val="000000" w:themeColor="text1"/>
                <w:sz w:val="19"/>
                <w:szCs w:val="19"/>
              </w:rPr>
              <w:t>2</w:t>
            </w:r>
          </w:p>
        </w:tc>
        <w:tc>
          <w:tcPr>
            <w:tcW w:w="835" w:type="pct"/>
            <w:vMerge w:val="restart"/>
            <w:tcBorders>
              <w:top w:val="single" w:sz="4" w:space="0" w:color="auto"/>
              <w:left w:val="single" w:sz="4" w:space="0" w:color="auto"/>
              <w:bottom w:val="single" w:sz="4" w:space="0" w:color="auto"/>
              <w:right w:val="single" w:sz="4" w:space="0" w:color="auto"/>
            </w:tcBorders>
            <w:vAlign w:val="center"/>
            <w:hideMark/>
          </w:tcPr>
          <w:p w14:paraId="1AFCFEEB" w14:textId="77777777" w:rsidR="00AD112F" w:rsidRPr="003C6DE1" w:rsidRDefault="00AD112F"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Plánom udržateľnej mobility regiónu a plánom dopravnej obsluhy regiónu.</w:t>
            </w:r>
          </w:p>
        </w:tc>
        <w:tc>
          <w:tcPr>
            <w:tcW w:w="1885" w:type="pct"/>
            <w:vMerge w:val="restart"/>
            <w:tcBorders>
              <w:top w:val="single" w:sz="4" w:space="0" w:color="auto"/>
              <w:left w:val="single" w:sz="4" w:space="0" w:color="auto"/>
              <w:bottom w:val="single" w:sz="4" w:space="0" w:color="auto"/>
              <w:right w:val="single" w:sz="4" w:space="0" w:color="auto"/>
            </w:tcBorders>
            <w:vAlign w:val="center"/>
          </w:tcPr>
          <w:p w14:paraId="76CC41B4" w14:textId="77777777" w:rsidR="00AD112F" w:rsidRPr="004D7ADC" w:rsidRDefault="00AD112F" w:rsidP="00AD6113">
            <w:pPr>
              <w:autoSpaceDE w:val="0"/>
              <w:autoSpaceDN w:val="0"/>
              <w:adjustRightInd w:val="0"/>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existencia plánu udržateľnej mobility (záväzného dokumentu zahŕňajúceho územie regiónu definované v IROP, ktorý zahŕňa stratégiu rozvoja všetkých typov dopravy – napr. generel dopravy, Plán udržateľnej mobility) a záväzného plánu dopravnej obsluhy regiónu v zmysle platnej legislatívy a súlad s uvedenými dokumentmi. Uvedeným sa sleduje zabezpečenie previazania všetkých druhov dopravy v kontexte obmedzených finančných zdrojov, zabezpečenie vhodnosti dopravného riešenia, ekonomická opodstatnenosť a trvalá udržateľnosť jednotlivých projektov, ako i VOD ako celku.</w:t>
            </w:r>
          </w:p>
          <w:p w14:paraId="77012DB9" w14:textId="77777777" w:rsidR="00AD112F" w:rsidRPr="004D7ADC" w:rsidRDefault="00AD112F" w:rsidP="00AE415A">
            <w:pPr>
              <w:spacing w:line="288" w:lineRule="auto"/>
              <w:jc w:val="both"/>
              <w:rPr>
                <w:rFonts w:ascii="Arial" w:eastAsia="Helvetica" w:hAnsi="Arial" w:cs="Arial"/>
                <w:color w:val="000000" w:themeColor="text1"/>
                <w:sz w:val="19"/>
                <w:szCs w:val="19"/>
              </w:rPr>
            </w:pPr>
          </w:p>
          <w:p w14:paraId="65F332EC" w14:textId="75239FC1"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Pozn.:</w:t>
            </w:r>
            <w:r w:rsidR="005669D2">
              <w:rPr>
                <w:rFonts w:ascii="Arial" w:eastAsia="Helvetica" w:hAnsi="Arial" w:cs="Arial"/>
                <w:i/>
                <w:color w:val="000000" w:themeColor="text1"/>
                <w:sz w:val="19"/>
                <w:szCs w:val="19"/>
              </w:rPr>
              <w:t xml:space="preserve"> </w:t>
            </w:r>
            <w:r w:rsidRPr="004D7ADC">
              <w:rPr>
                <w:rFonts w:ascii="Arial" w:eastAsia="Helvetica" w:hAnsi="Arial" w:cs="Arial"/>
                <w:i/>
                <w:color w:val="000000" w:themeColor="text1"/>
                <w:sz w:val="19"/>
                <w:szCs w:val="19"/>
              </w:rPr>
              <w:t>Relevantné len pre aktivity zahŕňajúce regionálnu verejnú osobnú dopravu:</w:t>
            </w:r>
          </w:p>
          <w:p w14:paraId="3DF567CC" w14:textId="77777777"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 xml:space="preserve"> B) zabezpečenie moderných tarifných, informačných a dispečerských systémov, zlepšenie informovanosti cestujúcich a zlepšenie informačného a oznamovacieho systému;</w:t>
            </w:r>
          </w:p>
          <w:p w14:paraId="0A9BC259" w14:textId="77777777"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C) zlepšenie infraštruktúry verejnej osobnej dopravy tak, ako je uvedené v miestnych/regionálnych plánoch udržateľnej dopravy;</w:t>
            </w:r>
          </w:p>
          <w:p w14:paraId="147B7D84" w14:textId="77777777" w:rsidR="00AD112F" w:rsidRPr="003C6DE1" w:rsidRDefault="00AD112F" w:rsidP="00AE415A">
            <w:pPr>
              <w:spacing w:line="288" w:lineRule="auto"/>
              <w:jc w:val="both"/>
              <w:rPr>
                <w:rFonts w:ascii="Arial" w:hAnsi="Arial" w:cs="Arial"/>
                <w:color w:val="000000" w:themeColor="text1"/>
                <w:sz w:val="19"/>
                <w:szCs w:val="19"/>
              </w:rPr>
            </w:pPr>
            <w:r w:rsidRPr="004D7ADC">
              <w:rPr>
                <w:rFonts w:ascii="Arial" w:eastAsia="Helvetica" w:hAnsi="Arial" w:cs="Arial"/>
                <w:i/>
                <w:color w:val="000000" w:themeColor="text1"/>
                <w:sz w:val="19"/>
                <w:szCs w:val="19"/>
              </w:rPr>
              <w:t>D) zlepšenie kvality vozidlového parku autobusovej dopravy.</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608AF8BC" w14:textId="77777777" w:rsidR="00AD112F" w:rsidRPr="003C6DE1" w:rsidRDefault="00AD112F"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5" w:type="pct"/>
            <w:tcBorders>
              <w:top w:val="single" w:sz="4" w:space="0" w:color="auto"/>
              <w:left w:val="single" w:sz="4" w:space="0" w:color="auto"/>
              <w:bottom w:val="single" w:sz="4" w:space="0" w:color="auto"/>
              <w:right w:val="single" w:sz="4" w:space="0" w:color="auto"/>
            </w:tcBorders>
            <w:vAlign w:val="center"/>
            <w:hideMark/>
          </w:tcPr>
          <w:p w14:paraId="4E751E96" w14:textId="77777777" w:rsidR="00AD112F" w:rsidRPr="003C6DE1" w:rsidRDefault="00AD112F"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176" w:type="pct"/>
            <w:tcBorders>
              <w:top w:val="single" w:sz="4" w:space="0" w:color="auto"/>
              <w:left w:val="single" w:sz="4" w:space="0" w:color="auto"/>
              <w:bottom w:val="single" w:sz="4" w:space="0" w:color="auto"/>
              <w:right w:val="single" w:sz="4" w:space="0" w:color="auto"/>
            </w:tcBorders>
            <w:vAlign w:val="center"/>
            <w:hideMark/>
          </w:tcPr>
          <w:p w14:paraId="7E23359B"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vypracovaným Plánom udržateľnej mobility a Plánom dopravnej obsluhy regiónu.</w:t>
            </w:r>
          </w:p>
        </w:tc>
      </w:tr>
      <w:tr w:rsidR="005669D2" w:rsidRPr="003C6DE1" w14:paraId="192E9978" w14:textId="77777777" w:rsidTr="005669D2">
        <w:trPr>
          <w:trHeight w:val="118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6CA50B93" w14:textId="77777777" w:rsidR="00AD112F" w:rsidRPr="003C6DE1" w:rsidRDefault="00AD112F"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12B9EA5C" w14:textId="77777777" w:rsidR="00AD112F" w:rsidRPr="003C6DE1" w:rsidRDefault="00AD112F" w:rsidP="008A663F">
            <w:pPr>
              <w:spacing w:line="288" w:lineRule="auto"/>
              <w:rPr>
                <w:rFonts w:ascii="Arial" w:eastAsia="Helvetica" w:hAnsi="Arial" w:cs="Arial"/>
                <w:color w:val="000000" w:themeColor="text1"/>
                <w:sz w:val="19"/>
                <w:szCs w:val="19"/>
              </w:rPr>
            </w:pPr>
          </w:p>
        </w:tc>
        <w:tc>
          <w:tcPr>
            <w:tcW w:w="1885" w:type="pct"/>
            <w:vMerge/>
            <w:tcBorders>
              <w:top w:val="single" w:sz="4" w:space="0" w:color="auto"/>
              <w:left w:val="single" w:sz="4" w:space="0" w:color="auto"/>
              <w:bottom w:val="single" w:sz="4" w:space="0" w:color="auto"/>
              <w:right w:val="single" w:sz="4" w:space="0" w:color="auto"/>
            </w:tcBorders>
            <w:vAlign w:val="center"/>
            <w:hideMark/>
          </w:tcPr>
          <w:p w14:paraId="01608AE4" w14:textId="77777777" w:rsidR="00AD112F" w:rsidRPr="003C6DE1" w:rsidRDefault="00AD112F" w:rsidP="008A663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6FBCFA88" w14:textId="77777777" w:rsidR="00AD112F" w:rsidRPr="003C6DE1" w:rsidRDefault="00AD112F" w:rsidP="008A663F">
            <w:pPr>
              <w:spacing w:line="288" w:lineRule="auto"/>
              <w:jc w:val="center"/>
              <w:rPr>
                <w:rFonts w:ascii="Arial" w:eastAsiaTheme="minorHAnsi" w:hAnsi="Arial" w:cs="Arial"/>
                <w:color w:val="000000" w:themeColor="text1"/>
                <w:sz w:val="19"/>
                <w:szCs w:val="19"/>
              </w:rPr>
            </w:pPr>
          </w:p>
        </w:tc>
        <w:tc>
          <w:tcPr>
            <w:tcW w:w="475" w:type="pct"/>
            <w:tcBorders>
              <w:top w:val="single" w:sz="4" w:space="0" w:color="auto"/>
              <w:left w:val="single" w:sz="4" w:space="0" w:color="auto"/>
              <w:bottom w:val="single" w:sz="4" w:space="0" w:color="auto"/>
              <w:right w:val="single" w:sz="4" w:space="0" w:color="auto"/>
            </w:tcBorders>
            <w:vAlign w:val="center"/>
            <w:hideMark/>
          </w:tcPr>
          <w:p w14:paraId="3FE42BF8" w14:textId="77777777" w:rsidR="00AD112F" w:rsidRPr="003C6DE1" w:rsidRDefault="00AD112F"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176" w:type="pct"/>
            <w:tcBorders>
              <w:top w:val="single" w:sz="4" w:space="0" w:color="auto"/>
              <w:left w:val="single" w:sz="4" w:space="0" w:color="auto"/>
              <w:bottom w:val="single" w:sz="4" w:space="0" w:color="auto"/>
              <w:right w:val="single" w:sz="4" w:space="0" w:color="auto"/>
            </w:tcBorders>
            <w:vAlign w:val="center"/>
            <w:hideMark/>
          </w:tcPr>
          <w:p w14:paraId="2F779226"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vypracovaným Plánom udržateľnej mobility a Plánom dopravnej obsluhy regiónu.</w:t>
            </w:r>
          </w:p>
        </w:tc>
      </w:tr>
      <w:tr w:rsidR="005669D2" w:rsidRPr="003C6DE1" w14:paraId="5B1CA5F3" w14:textId="77777777" w:rsidTr="005669D2">
        <w:trPr>
          <w:trHeight w:val="112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2BC24605" w14:textId="77777777" w:rsidR="00AD112F" w:rsidRPr="003C6DE1" w:rsidRDefault="00AD112F"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5704F4D9" w14:textId="77777777" w:rsidR="00AD112F" w:rsidRPr="003C6DE1" w:rsidRDefault="00AD112F" w:rsidP="008A663F">
            <w:pPr>
              <w:spacing w:line="288" w:lineRule="auto"/>
              <w:rPr>
                <w:rFonts w:ascii="Arial" w:eastAsia="Helvetica" w:hAnsi="Arial" w:cs="Arial"/>
                <w:color w:val="000000" w:themeColor="text1"/>
                <w:sz w:val="19"/>
                <w:szCs w:val="19"/>
              </w:rPr>
            </w:pPr>
          </w:p>
        </w:tc>
        <w:tc>
          <w:tcPr>
            <w:tcW w:w="1885" w:type="pct"/>
            <w:vMerge/>
            <w:tcBorders>
              <w:top w:val="single" w:sz="4" w:space="0" w:color="auto"/>
              <w:left w:val="single" w:sz="4" w:space="0" w:color="auto"/>
              <w:bottom w:val="single" w:sz="4" w:space="0" w:color="auto"/>
              <w:right w:val="single" w:sz="4" w:space="0" w:color="auto"/>
            </w:tcBorders>
            <w:vAlign w:val="center"/>
            <w:hideMark/>
          </w:tcPr>
          <w:p w14:paraId="74320A29" w14:textId="77777777" w:rsidR="00AD112F" w:rsidRPr="003C6DE1" w:rsidRDefault="00AD112F" w:rsidP="008A663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3EBCC539" w14:textId="77777777" w:rsidR="00AD112F" w:rsidRPr="003C6DE1" w:rsidRDefault="00AD112F" w:rsidP="008A663F">
            <w:pPr>
              <w:spacing w:line="288" w:lineRule="auto"/>
              <w:jc w:val="center"/>
              <w:rPr>
                <w:rFonts w:ascii="Arial" w:eastAsiaTheme="minorHAnsi" w:hAnsi="Arial" w:cs="Arial"/>
                <w:color w:val="000000" w:themeColor="text1"/>
                <w:sz w:val="19"/>
                <w:szCs w:val="19"/>
              </w:rPr>
            </w:pPr>
          </w:p>
        </w:tc>
        <w:tc>
          <w:tcPr>
            <w:tcW w:w="475" w:type="pct"/>
            <w:tcBorders>
              <w:top w:val="single" w:sz="4" w:space="0" w:color="auto"/>
              <w:left w:val="single" w:sz="4" w:space="0" w:color="auto"/>
              <w:bottom w:val="single" w:sz="4" w:space="0" w:color="auto"/>
              <w:right w:val="single" w:sz="4" w:space="0" w:color="auto"/>
            </w:tcBorders>
            <w:vAlign w:val="center"/>
            <w:hideMark/>
          </w:tcPr>
          <w:p w14:paraId="6AE6FF22" w14:textId="77777777" w:rsidR="00AD112F" w:rsidRPr="003C6DE1" w:rsidRDefault="00AD112F"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176" w:type="pct"/>
            <w:tcBorders>
              <w:top w:val="single" w:sz="4" w:space="0" w:color="auto"/>
              <w:left w:val="single" w:sz="4" w:space="0" w:color="auto"/>
              <w:bottom w:val="single" w:sz="4" w:space="0" w:color="auto"/>
              <w:right w:val="single" w:sz="4" w:space="0" w:color="auto"/>
            </w:tcBorders>
            <w:vAlign w:val="center"/>
            <w:hideMark/>
          </w:tcPr>
          <w:p w14:paraId="3AD6BCFA"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na projekty nezahŕňajúce regionálnu verejnú osobnú dopravu, neinvestičné projekty a pri „bezpečných/istých“ intervenciách do VOD.</w:t>
            </w:r>
          </w:p>
        </w:tc>
      </w:tr>
    </w:tbl>
    <w:p w14:paraId="75174107" w14:textId="75CA31CF"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B261FA">
        <w:rPr>
          <w:rFonts w:ascii="Arial" w:hAnsi="Arial" w:cs="Arial"/>
          <w:color w:val="000000" w:themeColor="text1"/>
          <w:sz w:val="19"/>
          <w:szCs w:val="19"/>
        </w:rPr>
        <w:t xml:space="preserve">projektu, príloha Opis projektu, </w:t>
      </w:r>
      <w:r w:rsidR="00B261FA" w:rsidRPr="00FC7BBE">
        <w:rPr>
          <w:rFonts w:ascii="Arial" w:hAnsi="Arial" w:cs="Arial"/>
          <w:color w:val="000000" w:themeColor="text1"/>
          <w:sz w:val="19"/>
          <w:szCs w:val="19"/>
        </w:rPr>
        <w:t xml:space="preserve">príloha </w:t>
      </w:r>
      <w:r w:rsidR="00B67C36">
        <w:rPr>
          <w:rFonts w:ascii="Arial" w:hAnsi="Arial" w:cs="Arial"/>
          <w:color w:val="000000" w:themeColor="text1"/>
          <w:sz w:val="19"/>
          <w:szCs w:val="19"/>
        </w:rPr>
        <w:t>Stanovisko RO pre IROP týkajúce sa splnenia parametrov „bezpečných/istých“ projektov</w:t>
      </w:r>
      <w:r w:rsidR="00236AA3">
        <w:rPr>
          <w:rFonts w:ascii="Arial" w:hAnsi="Arial" w:cs="Arial"/>
          <w:color w:val="000000" w:themeColor="text1"/>
          <w:sz w:val="19"/>
          <w:szCs w:val="19"/>
        </w:rPr>
        <w:t>.</w:t>
      </w:r>
    </w:p>
    <w:p w14:paraId="18269D03" w14:textId="68E5B973" w:rsidR="00B67C36"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súlad žiadosti o NFP s vypracovaným Plánom udržateľnej mobility regiónu a zároveň Plánom dopravnej obsluhy regiónu. V prípadoch keď v čase hodnotenia žiadosti o NFP nie je niektorý z dokumentov spracovaný, </w:t>
      </w:r>
      <w:r w:rsidR="00F94EA7" w:rsidRPr="003C6DE1">
        <w:rPr>
          <w:rFonts w:ascii="Arial" w:hAnsi="Arial" w:cs="Arial"/>
          <w:color w:val="000000" w:themeColor="text1"/>
          <w:sz w:val="19"/>
          <w:szCs w:val="19"/>
        </w:rPr>
        <w:t xml:space="preserve">hodnotiteľ </w:t>
      </w:r>
      <w:r w:rsidR="00F94EA7">
        <w:rPr>
          <w:rFonts w:ascii="Arial" w:hAnsi="Arial" w:cs="Arial"/>
          <w:color w:val="000000" w:themeColor="text1"/>
          <w:sz w:val="19"/>
          <w:szCs w:val="19"/>
        </w:rPr>
        <w:t xml:space="preserve">na základe </w:t>
      </w:r>
      <w:r w:rsidR="00B67C36">
        <w:rPr>
          <w:rFonts w:ascii="Arial" w:hAnsi="Arial" w:cs="Arial"/>
          <w:color w:val="000000" w:themeColor="text1"/>
          <w:sz w:val="19"/>
          <w:szCs w:val="19"/>
        </w:rPr>
        <w:t>Stanoviska RO pre IROP týkajúceho sa splnenia parametrov „bezpečných/istých“ projektov</w:t>
      </w:r>
      <w:r w:rsidR="00F94EA7" w:rsidRPr="00B674B1">
        <w:rPr>
          <w:rFonts w:ascii="Arial" w:hAnsi="Arial" w:cs="Arial"/>
          <w:color w:val="000000" w:themeColor="text1"/>
          <w:sz w:val="19"/>
          <w:szCs w:val="19"/>
        </w:rPr>
        <w:t xml:space="preserve"> zvolí možnosť „N/A“.</w:t>
      </w:r>
      <w:r w:rsidR="00F94EA7" w:rsidRPr="003C6DE1">
        <w:rPr>
          <w:rFonts w:ascii="Arial" w:hAnsi="Arial" w:cs="Arial"/>
          <w:color w:val="000000" w:themeColor="text1"/>
          <w:sz w:val="19"/>
          <w:szCs w:val="19"/>
        </w:rPr>
        <w:t xml:space="preserve"> </w:t>
      </w:r>
    </w:p>
    <w:p w14:paraId="1C622C1F" w14:textId="77777777"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Možnosť „N/A“ hodnotiteľ zvolí aj v prípade ak predmetom hodnotenia je </w:t>
      </w:r>
      <w:r w:rsidR="009E3A98">
        <w:rPr>
          <w:rFonts w:ascii="Arial" w:eastAsia="Helvetica" w:hAnsi="Arial" w:cs="Arial"/>
          <w:color w:val="000000" w:themeColor="text1"/>
          <w:sz w:val="19"/>
          <w:szCs w:val="19"/>
        </w:rPr>
        <w:t>projekt</w:t>
      </w:r>
      <w:r w:rsidR="009E3A98" w:rsidRPr="004D7ADC">
        <w:rPr>
          <w:rFonts w:ascii="Arial" w:eastAsia="Helvetica" w:hAnsi="Arial" w:cs="Arial"/>
          <w:color w:val="000000" w:themeColor="text1"/>
          <w:sz w:val="19"/>
          <w:szCs w:val="19"/>
        </w:rPr>
        <w:t xml:space="preserve"> nezahŕňajúc</w:t>
      </w:r>
      <w:r w:rsidR="009E3A98">
        <w:rPr>
          <w:rFonts w:ascii="Arial" w:eastAsia="Helvetica" w:hAnsi="Arial" w:cs="Arial"/>
          <w:color w:val="000000" w:themeColor="text1"/>
          <w:sz w:val="19"/>
          <w:szCs w:val="19"/>
        </w:rPr>
        <w:t>i</w:t>
      </w:r>
      <w:r w:rsidR="009E3A98" w:rsidRPr="004D7ADC">
        <w:rPr>
          <w:rFonts w:ascii="Arial" w:eastAsia="Helvetica" w:hAnsi="Arial" w:cs="Arial"/>
          <w:color w:val="000000" w:themeColor="text1"/>
          <w:sz w:val="19"/>
          <w:szCs w:val="19"/>
        </w:rPr>
        <w:t xml:space="preserve"> regionálnu verejnú osobnú dopravu</w:t>
      </w:r>
      <w:r w:rsidR="009E3A98">
        <w:rPr>
          <w:rFonts w:ascii="Arial" w:eastAsia="Helvetica" w:hAnsi="Arial" w:cs="Arial"/>
          <w:color w:val="000000" w:themeColor="text1"/>
          <w:sz w:val="19"/>
          <w:szCs w:val="19"/>
        </w:rPr>
        <w:t xml:space="preserve"> a/alebo</w:t>
      </w:r>
      <w:r w:rsidR="009E3A98" w:rsidRPr="003C6DE1">
        <w:rPr>
          <w:rFonts w:ascii="Arial" w:hAnsi="Arial" w:cs="Arial"/>
          <w:color w:val="000000" w:themeColor="text1"/>
          <w:sz w:val="19"/>
          <w:szCs w:val="19"/>
        </w:rPr>
        <w:t xml:space="preserve"> </w:t>
      </w:r>
      <w:r w:rsidRPr="003C6DE1">
        <w:rPr>
          <w:rFonts w:ascii="Arial" w:hAnsi="Arial" w:cs="Arial"/>
          <w:color w:val="000000" w:themeColor="text1"/>
          <w:sz w:val="19"/>
          <w:szCs w:val="19"/>
        </w:rPr>
        <w:t>neinvestičný projekt (t.j. spracovanie komplexných strategických dokumentov)</w:t>
      </w:r>
      <w:r w:rsidR="0032470D">
        <w:rPr>
          <w:rFonts w:ascii="Arial" w:hAnsi="Arial" w:cs="Arial"/>
          <w:color w:val="000000" w:themeColor="text1"/>
          <w:sz w:val="19"/>
          <w:szCs w:val="19"/>
        </w:rPr>
        <w:t>. Hodnotiteľ posúdi, č</w:t>
      </w:r>
      <w:r w:rsidRPr="003C6DE1">
        <w:rPr>
          <w:rFonts w:ascii="Arial" w:hAnsi="Arial" w:cs="Arial"/>
          <w:color w:val="000000" w:themeColor="text1"/>
          <w:sz w:val="19"/>
          <w:szCs w:val="19"/>
        </w:rPr>
        <w:t xml:space="preserve">i </w:t>
      </w:r>
      <w:r w:rsidR="0022746B"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22746B"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 a následne vyhodnotí kritérium (áno/nie) v zmysle popisu aplikácie hodnotiaceho kritéria.</w:t>
      </w:r>
    </w:p>
    <w:p w14:paraId="1D91EBC1" w14:textId="5E528B5D" w:rsidR="00A77604"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17DE94A3" w14:textId="77777777" w:rsidR="005669D2" w:rsidRPr="003C6DE1" w:rsidRDefault="005669D2"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486"/>
        <w:gridCol w:w="5539"/>
        <w:gridCol w:w="1328"/>
        <w:gridCol w:w="1431"/>
        <w:gridCol w:w="3788"/>
      </w:tblGrid>
      <w:tr w:rsidR="009370F2" w:rsidRPr="003C6DE1" w14:paraId="5562D703" w14:textId="77777777" w:rsidTr="005669D2">
        <w:trPr>
          <w:trHeight w:val="397"/>
        </w:trPr>
        <w:tc>
          <w:tcPr>
            <w:tcW w:w="180" w:type="pct"/>
            <w:shd w:val="clear" w:color="auto" w:fill="DEEAF6" w:themeFill="accent1" w:themeFillTint="33"/>
            <w:vAlign w:val="center"/>
            <w:hideMark/>
          </w:tcPr>
          <w:p w14:paraId="020E082F"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25" w:type="pct"/>
            <w:shd w:val="clear" w:color="auto" w:fill="DEEAF6" w:themeFill="accent1" w:themeFillTint="33"/>
            <w:vAlign w:val="center"/>
            <w:hideMark/>
          </w:tcPr>
          <w:p w14:paraId="6F5CA7F9"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834" w:type="pct"/>
            <w:shd w:val="clear" w:color="auto" w:fill="DEEAF6" w:themeFill="accent1" w:themeFillTint="33"/>
            <w:vAlign w:val="center"/>
            <w:hideMark/>
          </w:tcPr>
          <w:p w14:paraId="50A4DE7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2" w:type="pct"/>
            <w:shd w:val="clear" w:color="auto" w:fill="DEEAF6" w:themeFill="accent1" w:themeFillTint="33"/>
            <w:vAlign w:val="center"/>
            <w:hideMark/>
          </w:tcPr>
          <w:p w14:paraId="5FF65D8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4" w:type="pct"/>
            <w:shd w:val="clear" w:color="auto" w:fill="DEEAF6" w:themeFill="accent1" w:themeFillTint="33"/>
            <w:vAlign w:val="center"/>
            <w:hideMark/>
          </w:tcPr>
          <w:p w14:paraId="096E1082"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255" w:type="pct"/>
            <w:shd w:val="clear" w:color="auto" w:fill="DEEAF6" w:themeFill="accent1" w:themeFillTint="33"/>
            <w:vAlign w:val="center"/>
            <w:hideMark/>
          </w:tcPr>
          <w:p w14:paraId="5E7BFB4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D112F" w:rsidRPr="003C6DE1" w14:paraId="28CDF0C3" w14:textId="77777777" w:rsidTr="005669D2">
        <w:trPr>
          <w:trHeight w:val="984"/>
        </w:trPr>
        <w:tc>
          <w:tcPr>
            <w:tcW w:w="180" w:type="pct"/>
            <w:vMerge w:val="restart"/>
            <w:tcBorders>
              <w:top w:val="single" w:sz="4" w:space="0" w:color="auto"/>
              <w:left w:val="single" w:sz="4" w:space="0" w:color="auto"/>
              <w:bottom w:val="single" w:sz="4" w:space="0" w:color="auto"/>
              <w:right w:val="single" w:sz="4" w:space="0" w:color="auto"/>
            </w:tcBorders>
            <w:vAlign w:val="center"/>
            <w:hideMark/>
          </w:tcPr>
          <w:p w14:paraId="4BDF653B" w14:textId="77777777" w:rsidR="00AD112F" w:rsidRPr="003C6DE1" w:rsidRDefault="00AD112F"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3</w:t>
            </w:r>
          </w:p>
        </w:tc>
        <w:tc>
          <w:tcPr>
            <w:tcW w:w="825" w:type="pct"/>
            <w:vMerge w:val="restart"/>
            <w:tcBorders>
              <w:top w:val="single" w:sz="4" w:space="0" w:color="auto"/>
              <w:left w:val="single" w:sz="4" w:space="0" w:color="auto"/>
              <w:bottom w:val="single" w:sz="4" w:space="0" w:color="auto"/>
              <w:right w:val="single" w:sz="4" w:space="0" w:color="auto"/>
            </w:tcBorders>
            <w:vAlign w:val="center"/>
            <w:hideMark/>
          </w:tcPr>
          <w:p w14:paraId="543B6BCA" w14:textId="77777777" w:rsidR="00AD112F" w:rsidRPr="003C6DE1" w:rsidRDefault="00AD112F" w:rsidP="00AE415A">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Plánom udržateľnej mobility mesta/regiónu</w:t>
            </w:r>
          </w:p>
        </w:tc>
        <w:tc>
          <w:tcPr>
            <w:tcW w:w="1834" w:type="pct"/>
            <w:vMerge w:val="restart"/>
            <w:tcBorders>
              <w:top w:val="single" w:sz="4" w:space="0" w:color="auto"/>
              <w:left w:val="single" w:sz="4" w:space="0" w:color="auto"/>
              <w:bottom w:val="single" w:sz="4" w:space="0" w:color="auto"/>
              <w:right w:val="single" w:sz="4" w:space="0" w:color="auto"/>
            </w:tcBorders>
            <w:vAlign w:val="center"/>
          </w:tcPr>
          <w:p w14:paraId="06A2F8AE" w14:textId="77777777" w:rsidR="00AD112F" w:rsidRPr="004D7ADC" w:rsidRDefault="00AD112F" w:rsidP="00B25E8D">
            <w:pPr>
              <w:autoSpaceDE w:val="0"/>
              <w:autoSpaceDN w:val="0"/>
              <w:adjustRightInd w:val="0"/>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existencia plánu udržateľnej mobility (záväzného dokumentu zahŕňajúceho územie mesta, ktorý zahŕňa stratégiu rozvoja všetkých typov dopravy – napr. generel dopravy, Plán udržateľnej mobility) a súlad s uvedeným dokumentom. Uvedeným sa sleduje zabezpečenie previazania všetkých druhov dopravy v kontexte obmedzených finančných zdrojov, zabezpečenie vhodnosti dopravného riešenia, ekonomická opodstatnenosť a trvalá udržateľnosť jednotlivých projektov, ako i MHD ako celku.</w:t>
            </w:r>
          </w:p>
          <w:p w14:paraId="4AAAA0B8"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Pozn.:</w:t>
            </w:r>
          </w:p>
          <w:p w14:paraId="0EE48BB6"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Relevantné len pre aktivity na území miest:</w:t>
            </w:r>
          </w:p>
          <w:p w14:paraId="70D088ED"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 xml:space="preserve"> B) zabezpečenie moderných tarifných, informačných a dispečerských systémov, zlepšenie informovanosti cestujúcich a zlepšenie informačného a oznamovacieho systému;</w:t>
            </w:r>
          </w:p>
          <w:p w14:paraId="0B21D4B3"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C) zlepšenie infraštruktúry verejnej osobnej dopravy tak, ako je uvedené v miestnych/regionálnych plánoch udržateľnej dopravy;</w:t>
            </w:r>
          </w:p>
          <w:p w14:paraId="2BE9A062" w14:textId="77777777" w:rsidR="00AD112F" w:rsidRPr="003C6DE1" w:rsidRDefault="00AD112F" w:rsidP="00B25E8D">
            <w:pPr>
              <w:spacing w:line="288" w:lineRule="auto"/>
              <w:jc w:val="both"/>
              <w:rPr>
                <w:rFonts w:ascii="Arial" w:hAnsi="Arial" w:cs="Arial"/>
                <w:color w:val="000000" w:themeColor="text1"/>
                <w:sz w:val="19"/>
                <w:szCs w:val="19"/>
              </w:rPr>
            </w:pPr>
            <w:r w:rsidRPr="004D7ADC">
              <w:rPr>
                <w:rFonts w:ascii="Arial" w:eastAsia="Helvetica" w:hAnsi="Arial" w:cs="Arial"/>
                <w:i/>
                <w:color w:val="000000" w:themeColor="text1"/>
                <w:sz w:val="19"/>
                <w:szCs w:val="19"/>
              </w:rPr>
              <w:t>D) zlepšenie kvality vozidlového parku autobusovej dopravy.</w:t>
            </w:r>
          </w:p>
        </w:tc>
        <w:tc>
          <w:tcPr>
            <w:tcW w:w="442" w:type="pct"/>
            <w:vMerge w:val="restart"/>
            <w:tcBorders>
              <w:top w:val="single" w:sz="4" w:space="0" w:color="auto"/>
              <w:left w:val="single" w:sz="4" w:space="0" w:color="auto"/>
              <w:bottom w:val="single" w:sz="4" w:space="0" w:color="auto"/>
              <w:right w:val="single" w:sz="4" w:space="0" w:color="auto"/>
            </w:tcBorders>
            <w:vAlign w:val="center"/>
            <w:hideMark/>
          </w:tcPr>
          <w:p w14:paraId="3CBAA2C6" w14:textId="77777777" w:rsidR="00AD112F" w:rsidRPr="003C6DE1" w:rsidRDefault="00AD112F"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64" w:type="pct"/>
            <w:tcBorders>
              <w:top w:val="single" w:sz="4" w:space="0" w:color="auto"/>
              <w:left w:val="single" w:sz="4" w:space="0" w:color="auto"/>
              <w:bottom w:val="single" w:sz="4" w:space="0" w:color="auto"/>
              <w:right w:val="single" w:sz="4" w:space="0" w:color="auto"/>
            </w:tcBorders>
            <w:vAlign w:val="center"/>
            <w:hideMark/>
          </w:tcPr>
          <w:p w14:paraId="5F03513B"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255" w:type="pct"/>
            <w:tcBorders>
              <w:top w:val="single" w:sz="4" w:space="0" w:color="auto"/>
              <w:left w:val="single" w:sz="4" w:space="0" w:color="auto"/>
              <w:bottom w:val="single" w:sz="4" w:space="0" w:color="auto"/>
              <w:right w:val="single" w:sz="4" w:space="0" w:color="auto"/>
            </w:tcBorders>
            <w:vAlign w:val="center"/>
            <w:hideMark/>
          </w:tcPr>
          <w:p w14:paraId="1D503354"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vypracovaným Plánom udržateľnej mobility.</w:t>
            </w:r>
          </w:p>
        </w:tc>
      </w:tr>
      <w:tr w:rsidR="00AD112F" w:rsidRPr="003C6DE1" w14:paraId="3BE7F302" w14:textId="77777777" w:rsidTr="005669D2">
        <w:trPr>
          <w:trHeight w:val="1155"/>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7F9A3B1C" w14:textId="77777777" w:rsidR="00AD112F" w:rsidRPr="003C6DE1" w:rsidRDefault="00AD112F" w:rsidP="00AE415A">
            <w:pPr>
              <w:spacing w:line="288" w:lineRule="auto"/>
              <w:jc w:val="center"/>
              <w:rPr>
                <w:rFonts w:ascii="Arial" w:hAnsi="Arial" w:cs="Arial"/>
                <w:color w:val="000000" w:themeColor="text1"/>
                <w:sz w:val="19"/>
                <w:szCs w:val="19"/>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14:paraId="5ADA8BF2" w14:textId="77777777" w:rsidR="00AD112F" w:rsidRPr="003C6DE1" w:rsidRDefault="00AD112F" w:rsidP="00AE415A">
            <w:pPr>
              <w:spacing w:line="288" w:lineRule="auto"/>
              <w:rPr>
                <w:rFonts w:ascii="Arial" w:eastAsia="Helvetica" w:hAnsi="Arial" w:cs="Arial"/>
                <w:color w:val="000000" w:themeColor="text1"/>
                <w:sz w:val="19"/>
                <w:szCs w:val="19"/>
              </w:rPr>
            </w:pPr>
          </w:p>
        </w:tc>
        <w:tc>
          <w:tcPr>
            <w:tcW w:w="1834" w:type="pct"/>
            <w:vMerge/>
            <w:tcBorders>
              <w:top w:val="single" w:sz="4" w:space="0" w:color="auto"/>
              <w:left w:val="single" w:sz="4" w:space="0" w:color="auto"/>
              <w:bottom w:val="single" w:sz="4" w:space="0" w:color="auto"/>
              <w:right w:val="single" w:sz="4" w:space="0" w:color="auto"/>
            </w:tcBorders>
            <w:vAlign w:val="center"/>
            <w:hideMark/>
          </w:tcPr>
          <w:p w14:paraId="0D37969D" w14:textId="77777777" w:rsidR="00AD112F" w:rsidRPr="003C6DE1" w:rsidRDefault="00AD112F" w:rsidP="00AE415A">
            <w:pPr>
              <w:spacing w:line="288" w:lineRule="auto"/>
              <w:rPr>
                <w:rFonts w:ascii="Arial"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2899B464" w14:textId="77777777" w:rsidR="00AD112F" w:rsidRPr="003C6DE1" w:rsidRDefault="00AD112F" w:rsidP="00AE415A">
            <w:pPr>
              <w:spacing w:line="288" w:lineRule="auto"/>
              <w:jc w:val="center"/>
              <w:rPr>
                <w:rFonts w:ascii="Arial" w:hAnsi="Arial" w:cs="Arial"/>
                <w:color w:val="000000" w:themeColor="text1"/>
                <w:sz w:val="19"/>
                <w:szCs w:val="19"/>
              </w:rPr>
            </w:pPr>
          </w:p>
        </w:tc>
        <w:tc>
          <w:tcPr>
            <w:tcW w:w="464" w:type="pct"/>
            <w:tcBorders>
              <w:top w:val="single" w:sz="4" w:space="0" w:color="auto"/>
              <w:left w:val="single" w:sz="4" w:space="0" w:color="auto"/>
              <w:bottom w:val="single" w:sz="4" w:space="0" w:color="auto"/>
              <w:right w:val="single" w:sz="4" w:space="0" w:color="auto"/>
            </w:tcBorders>
            <w:vAlign w:val="center"/>
            <w:hideMark/>
          </w:tcPr>
          <w:p w14:paraId="2BAA3260"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255" w:type="pct"/>
            <w:tcBorders>
              <w:top w:val="single" w:sz="4" w:space="0" w:color="auto"/>
              <w:left w:val="single" w:sz="4" w:space="0" w:color="auto"/>
              <w:bottom w:val="single" w:sz="4" w:space="0" w:color="auto"/>
              <w:right w:val="single" w:sz="4" w:space="0" w:color="auto"/>
            </w:tcBorders>
            <w:vAlign w:val="center"/>
            <w:hideMark/>
          </w:tcPr>
          <w:p w14:paraId="3B5B62BE"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vypracovaným Plánom udržateľnej mobility.</w:t>
            </w:r>
          </w:p>
        </w:tc>
      </w:tr>
      <w:tr w:rsidR="00AD112F" w:rsidRPr="003C6DE1" w14:paraId="3B2CD2B6" w14:textId="77777777" w:rsidTr="005669D2">
        <w:trPr>
          <w:trHeight w:val="1530"/>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4C62615A" w14:textId="77777777" w:rsidR="00AD112F" w:rsidRPr="003C6DE1" w:rsidRDefault="00AD112F" w:rsidP="00AE415A">
            <w:pPr>
              <w:spacing w:line="288" w:lineRule="auto"/>
              <w:jc w:val="center"/>
              <w:rPr>
                <w:rFonts w:ascii="Arial" w:hAnsi="Arial" w:cs="Arial"/>
                <w:color w:val="000000" w:themeColor="text1"/>
                <w:sz w:val="19"/>
                <w:szCs w:val="19"/>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14:paraId="753D9A6D" w14:textId="77777777" w:rsidR="00AD112F" w:rsidRPr="003C6DE1" w:rsidRDefault="00AD112F" w:rsidP="00AE415A">
            <w:pPr>
              <w:spacing w:line="288" w:lineRule="auto"/>
              <w:rPr>
                <w:rFonts w:ascii="Arial" w:eastAsia="Helvetica" w:hAnsi="Arial" w:cs="Arial"/>
                <w:color w:val="000000" w:themeColor="text1"/>
                <w:sz w:val="19"/>
                <w:szCs w:val="19"/>
              </w:rPr>
            </w:pPr>
          </w:p>
        </w:tc>
        <w:tc>
          <w:tcPr>
            <w:tcW w:w="1834" w:type="pct"/>
            <w:vMerge/>
            <w:tcBorders>
              <w:top w:val="single" w:sz="4" w:space="0" w:color="auto"/>
              <w:left w:val="single" w:sz="4" w:space="0" w:color="auto"/>
              <w:bottom w:val="single" w:sz="4" w:space="0" w:color="auto"/>
              <w:right w:val="single" w:sz="4" w:space="0" w:color="auto"/>
            </w:tcBorders>
            <w:vAlign w:val="center"/>
            <w:hideMark/>
          </w:tcPr>
          <w:p w14:paraId="575A348B" w14:textId="77777777" w:rsidR="00AD112F" w:rsidRPr="003C6DE1" w:rsidRDefault="00AD112F" w:rsidP="00AE415A">
            <w:pPr>
              <w:spacing w:line="288" w:lineRule="auto"/>
              <w:rPr>
                <w:rFonts w:ascii="Arial"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3A9E9688" w14:textId="77777777" w:rsidR="00AD112F" w:rsidRPr="003C6DE1" w:rsidRDefault="00AD112F" w:rsidP="00AE415A">
            <w:pPr>
              <w:spacing w:line="288" w:lineRule="auto"/>
              <w:jc w:val="center"/>
              <w:rPr>
                <w:rFonts w:ascii="Arial" w:hAnsi="Arial" w:cs="Arial"/>
                <w:color w:val="000000" w:themeColor="text1"/>
                <w:sz w:val="19"/>
                <w:szCs w:val="19"/>
              </w:rPr>
            </w:pPr>
          </w:p>
        </w:tc>
        <w:tc>
          <w:tcPr>
            <w:tcW w:w="464" w:type="pct"/>
            <w:tcBorders>
              <w:top w:val="single" w:sz="4" w:space="0" w:color="auto"/>
              <w:left w:val="single" w:sz="4" w:space="0" w:color="auto"/>
              <w:bottom w:val="single" w:sz="4" w:space="0" w:color="auto"/>
              <w:right w:val="single" w:sz="4" w:space="0" w:color="auto"/>
            </w:tcBorders>
            <w:vAlign w:val="center"/>
            <w:hideMark/>
          </w:tcPr>
          <w:p w14:paraId="7101B7AB"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255" w:type="pct"/>
            <w:tcBorders>
              <w:top w:val="single" w:sz="4" w:space="0" w:color="auto"/>
              <w:left w:val="single" w:sz="4" w:space="0" w:color="auto"/>
              <w:bottom w:val="single" w:sz="4" w:space="0" w:color="auto"/>
              <w:right w:val="single" w:sz="4" w:space="0" w:color="auto"/>
            </w:tcBorders>
            <w:vAlign w:val="center"/>
            <w:hideMark/>
          </w:tcPr>
          <w:p w14:paraId="69F01A46"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pre projekty mimo územia miest, neinvestičné projekty a pri „bezpečných/istých“ intervenciách do VOD.</w:t>
            </w:r>
          </w:p>
        </w:tc>
      </w:tr>
    </w:tbl>
    <w:p w14:paraId="419C5D72" w14:textId="5008564E" w:rsidR="00FE7D13" w:rsidRPr="00F63714"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AC75E6">
        <w:rPr>
          <w:rFonts w:ascii="Arial" w:hAnsi="Arial" w:cs="Arial"/>
          <w:color w:val="000000" w:themeColor="text1"/>
          <w:sz w:val="19"/>
          <w:szCs w:val="19"/>
        </w:rPr>
        <w:t>projektu, príloha Opis projektu</w:t>
      </w:r>
      <w:r w:rsidR="00AC75E6" w:rsidRPr="00B674B1">
        <w:rPr>
          <w:rFonts w:ascii="Arial" w:hAnsi="Arial" w:cs="Arial"/>
          <w:color w:val="000000" w:themeColor="text1"/>
          <w:sz w:val="19"/>
          <w:szCs w:val="19"/>
        </w:rPr>
        <w:t xml:space="preserve">, </w:t>
      </w:r>
      <w:r w:rsidR="00AC75E6" w:rsidRPr="004D2638">
        <w:rPr>
          <w:rFonts w:ascii="Arial" w:hAnsi="Arial" w:cs="Arial"/>
          <w:color w:val="000000" w:themeColor="text1"/>
          <w:sz w:val="19"/>
          <w:szCs w:val="19"/>
        </w:rPr>
        <w:t xml:space="preserve">príloha </w:t>
      </w:r>
      <w:r w:rsidR="00794937" w:rsidRPr="00B674B1">
        <w:rPr>
          <w:rFonts w:ascii="Arial" w:hAnsi="Arial" w:cs="Arial"/>
          <w:color w:val="000000" w:themeColor="text1"/>
          <w:sz w:val="19"/>
          <w:szCs w:val="19"/>
        </w:rPr>
        <w:t>Stanovisko RO pre IROP týkajúce sa splnenia parametrov „bezpečných/istých“ projektov</w:t>
      </w:r>
      <w:r w:rsidR="00AC75E6" w:rsidRPr="00B674B1">
        <w:rPr>
          <w:rFonts w:ascii="Arial" w:hAnsi="Arial" w:cs="Arial"/>
          <w:color w:val="000000" w:themeColor="text1"/>
          <w:sz w:val="19"/>
          <w:szCs w:val="19"/>
        </w:rPr>
        <w:t>.</w:t>
      </w:r>
    </w:p>
    <w:p w14:paraId="26B9A346" w14:textId="6AE3CCE5" w:rsidR="00AC75E6" w:rsidRDefault="00FE7D13" w:rsidP="009D055E">
      <w:pPr>
        <w:spacing w:before="120" w:after="120" w:line="288" w:lineRule="auto"/>
        <w:jc w:val="both"/>
        <w:rPr>
          <w:rFonts w:ascii="Arial" w:hAnsi="Arial" w:cs="Arial"/>
          <w:color w:val="000000" w:themeColor="text1"/>
          <w:sz w:val="19"/>
          <w:szCs w:val="19"/>
        </w:rPr>
      </w:pPr>
      <w:r w:rsidRPr="008F5547">
        <w:rPr>
          <w:rFonts w:ascii="Arial" w:hAnsi="Arial" w:cs="Arial"/>
          <w:color w:val="000000" w:themeColor="text1"/>
          <w:sz w:val="19"/>
          <w:szCs w:val="19"/>
        </w:rPr>
        <w:t xml:space="preserve">Hodnotiteľ posúdi, či je správne a konkrétne deklarovaný súlad žiadosti o NFP s vypracovaným Plánom udržateľnej mobility mesta. </w:t>
      </w:r>
      <w:r w:rsidR="00AC75E6" w:rsidRPr="008F5547">
        <w:rPr>
          <w:rFonts w:ascii="Arial" w:hAnsi="Arial" w:cs="Arial"/>
          <w:color w:val="000000" w:themeColor="text1"/>
          <w:sz w:val="19"/>
          <w:szCs w:val="19"/>
        </w:rPr>
        <w:t xml:space="preserve">V prípadoch keď v čase hodnotenia žiadosti o NFP nie je niektorý z dokumentov spracovaný, hodnotiteľ na základe </w:t>
      </w:r>
      <w:r w:rsidR="00794937" w:rsidRPr="008F5547">
        <w:rPr>
          <w:rFonts w:ascii="Arial" w:hAnsi="Arial" w:cs="Arial"/>
          <w:color w:val="000000" w:themeColor="text1"/>
          <w:sz w:val="19"/>
          <w:szCs w:val="19"/>
        </w:rPr>
        <w:t>Stanoviska RO pre IROP týkajúceho sa splnenia parametrov „bezpečných/istých“ projektov</w:t>
      </w:r>
      <w:r w:rsidR="00AC75E6" w:rsidRPr="004D2638">
        <w:rPr>
          <w:rFonts w:ascii="Arial" w:hAnsi="Arial" w:cs="Arial"/>
          <w:color w:val="000000" w:themeColor="text1"/>
          <w:sz w:val="19"/>
          <w:szCs w:val="19"/>
        </w:rPr>
        <w:t xml:space="preserve"> zvolí možnosť „N/A“.</w:t>
      </w:r>
    </w:p>
    <w:p w14:paraId="3AB98B7F" w14:textId="77777777"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Možnosť „N/A“ hodnotiteľ zvolí aj v prípade ak predmetom hodnotenia je neinvestičný projekt (t.j. spracovanie komplexných strategických dokumentov)</w:t>
      </w:r>
      <w:r w:rsidR="008B05D6" w:rsidRPr="003C6DE1">
        <w:rPr>
          <w:rFonts w:ascii="Arial" w:hAnsi="Arial" w:cs="Arial"/>
          <w:color w:val="000000" w:themeColor="text1"/>
          <w:sz w:val="19"/>
          <w:szCs w:val="19"/>
        </w:rPr>
        <w:t xml:space="preserve"> a</w:t>
      </w:r>
      <w:r w:rsidR="00006B7F">
        <w:rPr>
          <w:rFonts w:ascii="Arial" w:hAnsi="Arial" w:cs="Arial"/>
          <w:color w:val="000000" w:themeColor="text1"/>
          <w:sz w:val="19"/>
          <w:szCs w:val="19"/>
        </w:rPr>
        <w:t>/alebo</w:t>
      </w:r>
      <w:r w:rsidR="00AC75E6">
        <w:rPr>
          <w:rFonts w:ascii="Arial" w:hAnsi="Arial" w:cs="Arial"/>
          <w:color w:val="000000" w:themeColor="text1"/>
          <w:sz w:val="19"/>
          <w:szCs w:val="19"/>
        </w:rPr>
        <w:t> </w:t>
      </w:r>
      <w:r w:rsidR="00006B7F">
        <w:rPr>
          <w:rFonts w:ascii="Arial" w:hAnsi="Arial" w:cs="Arial"/>
          <w:color w:val="000000" w:themeColor="text1"/>
          <w:sz w:val="19"/>
          <w:szCs w:val="19"/>
        </w:rPr>
        <w:t>projekt</w:t>
      </w:r>
      <w:r w:rsidR="00AC75E6">
        <w:rPr>
          <w:rFonts w:ascii="Arial" w:hAnsi="Arial" w:cs="Arial"/>
          <w:color w:val="000000" w:themeColor="text1"/>
          <w:sz w:val="19"/>
          <w:szCs w:val="19"/>
        </w:rPr>
        <w:t xml:space="preserve"> mimo územia miest. Hodnotiteľ posúdi, č</w:t>
      </w:r>
      <w:r w:rsidRPr="003C6DE1">
        <w:rPr>
          <w:rFonts w:ascii="Arial" w:hAnsi="Arial" w:cs="Arial"/>
          <w:color w:val="000000" w:themeColor="text1"/>
          <w:sz w:val="19"/>
          <w:szCs w:val="19"/>
        </w:rPr>
        <w:t xml:space="preserve">i </w:t>
      </w:r>
      <w:r w:rsidR="0020749D"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20749D"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pričom sa sleduje najmä zabezpečenie previazania všetkých druhov dopravy v kontexte obmedzených finančných zdrojov, zabezpečenie vhodnosti dopravného riešenia, ekonomická opodstatnenosť a trvalá udržateľno</w:t>
      </w:r>
      <w:r w:rsidR="00225D57" w:rsidRPr="003C6DE1">
        <w:rPr>
          <w:rFonts w:ascii="Arial" w:hAnsi="Arial" w:cs="Arial"/>
          <w:color w:val="000000" w:themeColor="text1"/>
          <w:sz w:val="19"/>
          <w:szCs w:val="19"/>
        </w:rPr>
        <w:t>sť jednotlivých projektov, ako aj</w:t>
      </w:r>
      <w:r w:rsidRPr="003C6DE1">
        <w:rPr>
          <w:rFonts w:ascii="Arial" w:hAnsi="Arial" w:cs="Arial"/>
          <w:color w:val="000000" w:themeColor="text1"/>
          <w:sz w:val="19"/>
          <w:szCs w:val="19"/>
        </w:rPr>
        <w:t xml:space="preserve"> MHD ako celku. Následne vyhodnotí kritérium (áno/nie) v zmysle popisu aplikácie hodnotiaceho kritéria.</w:t>
      </w:r>
    </w:p>
    <w:p w14:paraId="7B296385" w14:textId="77777777" w:rsidR="009370F2" w:rsidRDefault="00FE7D13"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50F8F52D" w14:textId="77777777" w:rsidR="005669D2" w:rsidRPr="003C6DE1" w:rsidRDefault="005669D2" w:rsidP="001519B7">
      <w:pPr>
        <w:spacing w:before="120" w:after="120" w:line="288" w:lineRule="auto"/>
        <w:jc w:val="both"/>
        <w:rPr>
          <w:rFonts w:ascii="Arial" w:hAnsi="Arial" w:cs="Arial"/>
          <w:color w:val="000000" w:themeColor="text1"/>
          <w:sz w:val="19"/>
          <w:szCs w:val="19"/>
        </w:rPr>
      </w:pPr>
    </w:p>
    <w:tbl>
      <w:tblPr>
        <w:tblStyle w:val="TableGrid4"/>
        <w:tblW w:w="4956" w:type="pct"/>
        <w:tblLook w:val="04A0" w:firstRow="1" w:lastRow="0" w:firstColumn="1" w:lastColumn="0" w:noHBand="0" w:noVBand="1"/>
      </w:tblPr>
      <w:tblGrid>
        <w:gridCol w:w="554"/>
        <w:gridCol w:w="2543"/>
        <w:gridCol w:w="4093"/>
        <w:gridCol w:w="1361"/>
        <w:gridCol w:w="1431"/>
        <w:gridCol w:w="5011"/>
      </w:tblGrid>
      <w:tr w:rsidR="009370F2" w:rsidRPr="003C6DE1" w14:paraId="424466DF" w14:textId="77777777" w:rsidTr="005669D2">
        <w:trPr>
          <w:trHeight w:val="397"/>
        </w:trPr>
        <w:tc>
          <w:tcPr>
            <w:tcW w:w="185" w:type="pct"/>
            <w:shd w:val="clear" w:color="auto" w:fill="DEEAF6" w:themeFill="accent1" w:themeFillTint="33"/>
            <w:vAlign w:val="center"/>
            <w:hideMark/>
          </w:tcPr>
          <w:p w14:paraId="7DDBE417"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8" w:type="pct"/>
            <w:shd w:val="clear" w:color="auto" w:fill="DEEAF6" w:themeFill="accent1" w:themeFillTint="33"/>
            <w:vAlign w:val="center"/>
            <w:hideMark/>
          </w:tcPr>
          <w:p w14:paraId="77CA537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65" w:type="pct"/>
            <w:shd w:val="clear" w:color="auto" w:fill="DEEAF6" w:themeFill="accent1" w:themeFillTint="33"/>
            <w:vAlign w:val="center"/>
            <w:hideMark/>
          </w:tcPr>
          <w:p w14:paraId="27F01774"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0C08B4B"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35AC8108"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1" w:type="pct"/>
            <w:shd w:val="clear" w:color="auto" w:fill="DEEAF6" w:themeFill="accent1" w:themeFillTint="33"/>
            <w:vAlign w:val="center"/>
            <w:hideMark/>
          </w:tcPr>
          <w:p w14:paraId="35DEE00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213510C6" w14:textId="77777777" w:rsidTr="005669D2">
        <w:trPr>
          <w:trHeight w:val="57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552B510D" w14:textId="77777777" w:rsidR="00C46DAD" w:rsidRPr="003C6DE1" w:rsidRDefault="00C46DAD"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4</w:t>
            </w:r>
          </w:p>
        </w:tc>
        <w:tc>
          <w:tcPr>
            <w:tcW w:w="848" w:type="pct"/>
            <w:vMerge w:val="restart"/>
            <w:tcBorders>
              <w:top w:val="single" w:sz="4" w:space="0" w:color="auto"/>
              <w:left w:val="single" w:sz="4" w:space="0" w:color="auto"/>
              <w:bottom w:val="single" w:sz="4" w:space="0" w:color="auto"/>
              <w:right w:val="single" w:sz="4" w:space="0" w:color="auto"/>
            </w:tcBorders>
            <w:vAlign w:val="center"/>
            <w:hideMark/>
          </w:tcPr>
          <w:p w14:paraId="79D149F8" w14:textId="77777777" w:rsidR="00C46DAD" w:rsidRPr="003C6DE1" w:rsidRDefault="00C46DAD" w:rsidP="00AD6113">
            <w:pPr>
              <w:spacing w:line="288" w:lineRule="auto"/>
              <w:rPr>
                <w:rFonts w:ascii="Arial" w:eastAsia="Helvetica" w:hAnsi="Arial" w:cs="Arial"/>
                <w:color w:val="000000" w:themeColor="text1"/>
                <w:sz w:val="19"/>
                <w:szCs w:val="19"/>
              </w:rPr>
            </w:pPr>
            <w:r w:rsidRPr="004D7ADC">
              <w:rPr>
                <w:rFonts w:ascii="Arial" w:hAnsi="Arial" w:cs="Arial"/>
                <w:color w:val="000000" w:themeColor="text1"/>
                <w:sz w:val="19"/>
                <w:szCs w:val="19"/>
              </w:rPr>
              <w:t>Zriadený integrovaný dopravný systém</w:t>
            </w:r>
          </w:p>
        </w:tc>
        <w:tc>
          <w:tcPr>
            <w:tcW w:w="1365" w:type="pct"/>
            <w:vMerge w:val="restart"/>
            <w:tcBorders>
              <w:top w:val="single" w:sz="4" w:space="0" w:color="auto"/>
              <w:left w:val="single" w:sz="4" w:space="0" w:color="auto"/>
              <w:bottom w:val="single" w:sz="4" w:space="0" w:color="auto"/>
              <w:right w:val="single" w:sz="4" w:space="0" w:color="auto"/>
            </w:tcBorders>
            <w:vAlign w:val="center"/>
          </w:tcPr>
          <w:p w14:paraId="6D0F9EA9" w14:textId="77777777" w:rsidR="00C46DAD" w:rsidRPr="004D7ADC"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či na území, ktorého sa projekt týka, je zriadený integrovaný dopravný systém (IDS) s organizačnou a prevádzkovou integráciou zahŕňajúci všetky typy verejnej osobnej dopravy vykonávanej v zmysle zmlúv o službách vo verejnom záujme, alebo IDS bude zriadený najneskôr k termínu zrealizovania projektu.</w:t>
            </w:r>
          </w:p>
          <w:p w14:paraId="0B46A512" w14:textId="77777777" w:rsidR="00C46DAD" w:rsidRPr="004D7ADC" w:rsidRDefault="00C46DAD" w:rsidP="00B25E8D">
            <w:pPr>
              <w:spacing w:line="288" w:lineRule="auto"/>
              <w:jc w:val="both"/>
              <w:rPr>
                <w:rFonts w:ascii="Arial" w:hAnsi="Arial" w:cs="Arial"/>
                <w:color w:val="000000" w:themeColor="text1"/>
                <w:sz w:val="19"/>
                <w:szCs w:val="19"/>
              </w:rPr>
            </w:pPr>
          </w:p>
          <w:p w14:paraId="303757C4" w14:textId="77777777" w:rsidR="00C46DAD" w:rsidRPr="004D7ADC" w:rsidRDefault="00C46DAD" w:rsidP="00B25E8D">
            <w:pPr>
              <w:spacing w:line="288" w:lineRule="auto"/>
              <w:jc w:val="both"/>
              <w:rPr>
                <w:rFonts w:ascii="Arial" w:hAnsi="Arial" w:cs="Arial"/>
                <w:i/>
                <w:color w:val="000000" w:themeColor="text1"/>
                <w:sz w:val="19"/>
                <w:szCs w:val="19"/>
              </w:rPr>
            </w:pPr>
            <w:r w:rsidRPr="004D7ADC">
              <w:rPr>
                <w:rFonts w:ascii="Arial" w:hAnsi="Arial" w:cs="Arial"/>
                <w:i/>
                <w:color w:val="000000" w:themeColor="text1"/>
                <w:sz w:val="19"/>
                <w:szCs w:val="19"/>
              </w:rPr>
              <w:t>Pozn.:</w:t>
            </w:r>
          </w:p>
          <w:p w14:paraId="562EC4D5" w14:textId="77777777" w:rsidR="00C46DAD" w:rsidRPr="003C6DE1" w:rsidRDefault="00C46DAD" w:rsidP="00B25E8D">
            <w:pPr>
              <w:spacing w:line="288" w:lineRule="auto"/>
              <w:jc w:val="both"/>
              <w:rPr>
                <w:rFonts w:ascii="Arial" w:eastAsia="Helvetica" w:hAnsi="Arial" w:cs="Arial"/>
                <w:i/>
                <w:color w:val="000000" w:themeColor="text1"/>
                <w:sz w:val="19"/>
                <w:szCs w:val="19"/>
              </w:rPr>
            </w:pPr>
            <w:r w:rsidRPr="004D7ADC">
              <w:rPr>
                <w:rFonts w:ascii="Arial" w:hAnsi="Arial" w:cs="Arial"/>
                <w:i/>
                <w:color w:val="000000" w:themeColor="text1"/>
                <w:sz w:val="19"/>
                <w:szCs w:val="19"/>
              </w:rPr>
              <w:t xml:space="preserve">Aplikuje sa na aktivity zamerané na financovanie infraštruktúry a autobusov pre regionálnu VOD. </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5B41F5EB" w14:textId="77777777" w:rsidR="00C46DAD" w:rsidRPr="003C6DE1" w:rsidRDefault="00C46DAD"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7" w:type="pct"/>
            <w:tcBorders>
              <w:top w:val="single" w:sz="4" w:space="0" w:color="auto"/>
              <w:left w:val="single" w:sz="4" w:space="0" w:color="auto"/>
              <w:bottom w:val="single" w:sz="4" w:space="0" w:color="auto"/>
              <w:right w:val="single" w:sz="4" w:space="0" w:color="auto"/>
            </w:tcBorders>
            <w:vAlign w:val="center"/>
            <w:hideMark/>
          </w:tcPr>
          <w:p w14:paraId="0C8430B6" w14:textId="77777777" w:rsidR="00C46DAD" w:rsidRPr="003C6DE1" w:rsidRDefault="00C46DAD"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671" w:type="pct"/>
            <w:tcBorders>
              <w:top w:val="single" w:sz="4" w:space="0" w:color="auto"/>
              <w:left w:val="single" w:sz="4" w:space="0" w:color="auto"/>
              <w:bottom w:val="single" w:sz="4" w:space="0" w:color="auto"/>
              <w:right w:val="single" w:sz="4" w:space="0" w:color="auto"/>
            </w:tcBorders>
            <w:vAlign w:val="center"/>
            <w:hideMark/>
          </w:tcPr>
          <w:p w14:paraId="464D5EA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 </w:t>
            </w:r>
            <w:r w:rsidRPr="004D7ADC">
              <w:rPr>
                <w:rFonts w:ascii="Arial" w:hAnsi="Arial" w:cs="Arial"/>
                <w:color w:val="000000" w:themeColor="text1"/>
                <w:sz w:val="19"/>
                <w:szCs w:val="19"/>
              </w:rPr>
              <w:t>území, ktorého sa projekt týka, je zriadený integrovaný dopravný systém s organizačnou a prevádzkovou integráciou zahŕňajúci všetky typy verejnej osobnej dopravy vykonávanej v zmysle zmlúv o službách vo verejnom záujme, alebo bude zriadený najneskôr k termínu zrealizovania projektu.</w:t>
            </w:r>
          </w:p>
        </w:tc>
      </w:tr>
      <w:tr w:rsidR="00C46DAD" w:rsidRPr="003C6DE1" w14:paraId="31FBAEBD" w14:textId="77777777" w:rsidTr="005669D2">
        <w:trPr>
          <w:trHeight w:val="58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0BD1492F"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48" w:type="pct"/>
            <w:vMerge/>
            <w:tcBorders>
              <w:top w:val="single" w:sz="4" w:space="0" w:color="auto"/>
              <w:left w:val="single" w:sz="4" w:space="0" w:color="auto"/>
              <w:bottom w:val="single" w:sz="4" w:space="0" w:color="auto"/>
              <w:right w:val="single" w:sz="4" w:space="0" w:color="auto"/>
            </w:tcBorders>
            <w:vAlign w:val="center"/>
            <w:hideMark/>
          </w:tcPr>
          <w:p w14:paraId="76F14DF6"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365" w:type="pct"/>
            <w:vMerge/>
            <w:tcBorders>
              <w:top w:val="single" w:sz="4" w:space="0" w:color="auto"/>
              <w:left w:val="single" w:sz="4" w:space="0" w:color="auto"/>
              <w:bottom w:val="single" w:sz="4" w:space="0" w:color="auto"/>
              <w:right w:val="single" w:sz="4" w:space="0" w:color="auto"/>
            </w:tcBorders>
            <w:vAlign w:val="center"/>
            <w:hideMark/>
          </w:tcPr>
          <w:p w14:paraId="2248D7EC" w14:textId="77777777" w:rsidR="00C46DAD" w:rsidRPr="003C6DE1" w:rsidRDefault="00C46DAD" w:rsidP="008A663F">
            <w:pPr>
              <w:spacing w:line="288" w:lineRule="auto"/>
              <w:rPr>
                <w:rFonts w:ascii="Arial" w:eastAsia="Helvetica" w:hAnsi="Arial" w:cs="Arial"/>
                <w:i/>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5F902E75"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39532169"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671" w:type="pct"/>
            <w:tcBorders>
              <w:top w:val="single" w:sz="4" w:space="0" w:color="auto"/>
              <w:left w:val="single" w:sz="4" w:space="0" w:color="auto"/>
              <w:bottom w:val="single" w:sz="4" w:space="0" w:color="auto"/>
              <w:right w:val="single" w:sz="4" w:space="0" w:color="auto"/>
            </w:tcBorders>
            <w:vAlign w:val="center"/>
            <w:hideMark/>
          </w:tcPr>
          <w:p w14:paraId="453589FE"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 </w:t>
            </w:r>
            <w:r w:rsidRPr="004D7ADC">
              <w:rPr>
                <w:rFonts w:ascii="Arial" w:hAnsi="Arial" w:cs="Arial"/>
                <w:color w:val="000000" w:themeColor="text1"/>
                <w:sz w:val="19"/>
                <w:szCs w:val="19"/>
              </w:rPr>
              <w:t>území, ktorého sa projekt týka, nie je zriadený integrovaný dopravný systém s organizačnou a prevádzkovou integráciou zahŕňajúci všetky typy verejnej osobnej dopravy vykonávanej v zmysle zmlúv o službách vo verejnom záujme, a ani nebude zriadený najneskôr k termínu zrealizovania projektu.</w:t>
            </w:r>
          </w:p>
        </w:tc>
      </w:tr>
      <w:tr w:rsidR="00C46DAD" w:rsidRPr="003C6DE1" w14:paraId="5E1D6D72" w14:textId="77777777" w:rsidTr="005669D2">
        <w:trPr>
          <w:trHeight w:val="633"/>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F6B5DDB"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48" w:type="pct"/>
            <w:vMerge/>
            <w:tcBorders>
              <w:top w:val="single" w:sz="4" w:space="0" w:color="auto"/>
              <w:left w:val="single" w:sz="4" w:space="0" w:color="auto"/>
              <w:bottom w:val="single" w:sz="4" w:space="0" w:color="auto"/>
              <w:right w:val="single" w:sz="4" w:space="0" w:color="auto"/>
            </w:tcBorders>
            <w:vAlign w:val="center"/>
            <w:hideMark/>
          </w:tcPr>
          <w:p w14:paraId="74FC6230"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365" w:type="pct"/>
            <w:vMerge/>
            <w:tcBorders>
              <w:top w:val="single" w:sz="4" w:space="0" w:color="auto"/>
              <w:left w:val="single" w:sz="4" w:space="0" w:color="auto"/>
              <w:bottom w:val="single" w:sz="4" w:space="0" w:color="auto"/>
              <w:right w:val="single" w:sz="4" w:space="0" w:color="auto"/>
            </w:tcBorders>
            <w:vAlign w:val="center"/>
            <w:hideMark/>
          </w:tcPr>
          <w:p w14:paraId="114FBE28" w14:textId="77777777" w:rsidR="00C46DAD" w:rsidRPr="003C6DE1" w:rsidRDefault="00C46DAD" w:rsidP="008A663F">
            <w:pPr>
              <w:spacing w:line="288" w:lineRule="auto"/>
              <w:rPr>
                <w:rFonts w:ascii="Arial" w:eastAsia="Helvetica" w:hAnsi="Arial" w:cs="Arial"/>
                <w:i/>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3B3EBB9B"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70AFF030"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671" w:type="pct"/>
            <w:tcBorders>
              <w:top w:val="single" w:sz="4" w:space="0" w:color="auto"/>
              <w:left w:val="single" w:sz="4" w:space="0" w:color="auto"/>
              <w:bottom w:val="single" w:sz="4" w:space="0" w:color="auto"/>
              <w:right w:val="single" w:sz="4" w:space="0" w:color="auto"/>
            </w:tcBorders>
            <w:vAlign w:val="center"/>
            <w:hideMark/>
          </w:tcPr>
          <w:p w14:paraId="289E5B33"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na iné aktivity než financovanie infraštruktúry a autobusov pre regionálnu VOD a pri identifikovaných „bezpečných/istých“ intervenciách do verejnej osobnej dopravy.</w:t>
            </w:r>
          </w:p>
        </w:tc>
      </w:tr>
    </w:tbl>
    <w:p w14:paraId="29FC97EA" w14:textId="32A01E81" w:rsidR="00630544"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630544" w:rsidRPr="003C6DE1">
        <w:rPr>
          <w:rFonts w:ascii="Arial" w:hAnsi="Arial" w:cs="Arial"/>
          <w:color w:val="000000" w:themeColor="text1"/>
          <w:sz w:val="19"/>
          <w:szCs w:val="19"/>
        </w:rPr>
        <w:t>projektu, príloha Opis projektu, príloha Čestné vyhlásenie žiadateľa o zriadení IDS</w:t>
      </w:r>
      <w:r w:rsidR="004F706A">
        <w:rPr>
          <w:rFonts w:ascii="Arial" w:hAnsi="Arial" w:cs="Arial"/>
          <w:color w:val="000000" w:themeColor="text1"/>
          <w:sz w:val="19"/>
          <w:szCs w:val="19"/>
        </w:rPr>
        <w:t xml:space="preserve"> </w:t>
      </w:r>
      <w:r w:rsidR="00C14303">
        <w:rPr>
          <w:rFonts w:ascii="Arial" w:hAnsi="Arial" w:cs="Arial"/>
          <w:color w:val="000000" w:themeColor="text1"/>
          <w:sz w:val="19"/>
          <w:szCs w:val="19"/>
        </w:rPr>
        <w:t>(ak je príloha vyžadovaná v rámci výzvy na predkladanie ŽoNFP)</w:t>
      </w:r>
      <w:r w:rsidR="00C14303" w:rsidRPr="003C6DE1">
        <w:rPr>
          <w:rFonts w:ascii="Arial" w:hAnsi="Arial" w:cs="Arial"/>
          <w:color w:val="000000" w:themeColor="text1"/>
          <w:sz w:val="19"/>
          <w:szCs w:val="19"/>
        </w:rPr>
        <w:t>.</w:t>
      </w:r>
    </w:p>
    <w:p w14:paraId="5A5CBC41" w14:textId="217C1EE9"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správne a konkrétne deklarovaná existencia integrovaného dopravného systému (IDS) s organizačnou a prevádzkovou integráciou zahŕňajúceho všetky typy verejnej osobnej dopravy vykonávanej v zmysle zmlúv o výkonoch vo verejnom záujme, alebo bude takýto IDS zriadený najneskôr k termínu zrealizovania projektu. Následne vyhodnotí kritérium (áno/nie) v zmysle popisu aplikácie hodnotiaceho kritéria. Uvedené kritérium sa aplikuje len na aktivity financovania infraštruktúry</w:t>
      </w:r>
      <w:r w:rsidR="00375B90">
        <w:rPr>
          <w:rStyle w:val="Odkaznapoznmkupodiarou"/>
          <w:rFonts w:ascii="Arial" w:hAnsi="Arial"/>
          <w:color w:val="000000" w:themeColor="text1"/>
          <w:sz w:val="19"/>
          <w:szCs w:val="19"/>
        </w:rPr>
        <w:footnoteReference w:id="1"/>
      </w:r>
      <w:r w:rsidRPr="003C6DE1">
        <w:rPr>
          <w:rFonts w:ascii="Arial" w:hAnsi="Arial" w:cs="Arial"/>
          <w:color w:val="000000" w:themeColor="text1"/>
          <w:sz w:val="19"/>
          <w:szCs w:val="19"/>
        </w:rPr>
        <w:t xml:space="preserve"> a autobusov pre regionálnu VOD</w:t>
      </w:r>
      <w:r w:rsidR="00C14303">
        <w:rPr>
          <w:rFonts w:ascii="Arial" w:hAnsi="Arial" w:cs="Arial"/>
          <w:color w:val="000000" w:themeColor="text1"/>
          <w:sz w:val="19"/>
          <w:szCs w:val="19"/>
        </w:rPr>
        <w:t>, tzn. iných ako „bezpečných/istých“ intervencií do VOD</w:t>
      </w:r>
      <w:r w:rsidR="00C14303" w:rsidRPr="003C6DE1">
        <w:rPr>
          <w:rFonts w:ascii="Arial" w:hAnsi="Arial" w:cs="Arial"/>
          <w:color w:val="000000" w:themeColor="text1"/>
          <w:sz w:val="19"/>
          <w:szCs w:val="19"/>
        </w:rPr>
        <w:t>. V </w:t>
      </w:r>
      <w:r w:rsidR="00C14303">
        <w:rPr>
          <w:rFonts w:ascii="Arial" w:eastAsia="Helvetica" w:hAnsi="Arial" w:cs="Arial"/>
          <w:color w:val="000000" w:themeColor="text1"/>
          <w:sz w:val="19"/>
          <w:szCs w:val="19"/>
        </w:rPr>
        <w:t>prípade</w:t>
      </w:r>
      <w:r w:rsidR="00C14303" w:rsidRPr="004D7ADC">
        <w:rPr>
          <w:rFonts w:ascii="Arial" w:eastAsia="Helvetica" w:hAnsi="Arial" w:cs="Arial"/>
          <w:color w:val="000000" w:themeColor="text1"/>
          <w:sz w:val="19"/>
          <w:szCs w:val="19"/>
        </w:rPr>
        <w:t xml:space="preserve"> identifikovaných „bezpečných/istých“ intervenc</w:t>
      </w:r>
      <w:r w:rsidR="00C14303">
        <w:rPr>
          <w:rFonts w:ascii="Arial" w:eastAsia="Helvetica" w:hAnsi="Arial" w:cs="Arial"/>
          <w:color w:val="000000" w:themeColor="text1"/>
          <w:sz w:val="19"/>
          <w:szCs w:val="19"/>
        </w:rPr>
        <w:t>ií</w:t>
      </w:r>
      <w:r w:rsidR="00C14303" w:rsidRPr="004D7ADC">
        <w:rPr>
          <w:rFonts w:ascii="Arial" w:eastAsia="Helvetica" w:hAnsi="Arial" w:cs="Arial"/>
          <w:color w:val="000000" w:themeColor="text1"/>
          <w:sz w:val="19"/>
          <w:szCs w:val="19"/>
        </w:rPr>
        <w:t xml:space="preserve"> do verejnej osobnej dopravy</w:t>
      </w:r>
      <w:r w:rsidR="00C14303" w:rsidRPr="003C6DE1">
        <w:rPr>
          <w:rFonts w:ascii="Arial" w:hAnsi="Arial" w:cs="Arial"/>
          <w:color w:val="000000" w:themeColor="text1"/>
          <w:sz w:val="19"/>
          <w:szCs w:val="19"/>
        </w:rPr>
        <w:t xml:space="preserve"> </w:t>
      </w:r>
      <w:r w:rsidR="00C14303">
        <w:rPr>
          <w:rFonts w:ascii="Arial" w:hAnsi="Arial" w:cs="Arial"/>
          <w:color w:val="000000" w:themeColor="text1"/>
          <w:sz w:val="19"/>
          <w:szCs w:val="19"/>
        </w:rPr>
        <w:t>(infraštruktúrne opatrenia a autobusy pre regionálnu VOD) a v</w:t>
      </w:r>
      <w:r w:rsidR="004F706A">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ostatných prípadoch </w:t>
      </w:r>
      <w:r w:rsidR="00885DC1">
        <w:rPr>
          <w:rFonts w:ascii="Arial" w:hAnsi="Arial" w:cs="Arial"/>
          <w:color w:val="000000" w:themeColor="text1"/>
          <w:sz w:val="19"/>
          <w:szCs w:val="19"/>
        </w:rPr>
        <w:t xml:space="preserve">(projekty realizujúce iba aktivity </w:t>
      </w:r>
      <w:r w:rsidR="00885DC1" w:rsidRPr="00885DC1">
        <w:rPr>
          <w:rFonts w:ascii="Arial" w:hAnsi="Arial" w:cs="Arial"/>
          <w:color w:val="000000" w:themeColor="text1"/>
          <w:sz w:val="19"/>
          <w:szCs w:val="19"/>
        </w:rPr>
        <w:t>B.2. podpora informovanosti verejnosti s cieľom zvyšovania atraktivity verejnej osobnej dopravy (webové port</w:t>
      </w:r>
      <w:r w:rsidR="00885DC1">
        <w:rPr>
          <w:rFonts w:ascii="Arial" w:hAnsi="Arial" w:cs="Arial"/>
          <w:color w:val="000000" w:themeColor="text1"/>
          <w:sz w:val="19"/>
          <w:szCs w:val="19"/>
        </w:rPr>
        <w:t xml:space="preserve">ály a mobilné aplikácie a pod. </w:t>
      </w:r>
      <w:r w:rsidR="008F5547">
        <w:rPr>
          <w:rFonts w:ascii="Arial" w:hAnsi="Arial" w:cs="Arial"/>
          <w:color w:val="000000" w:themeColor="text1"/>
          <w:sz w:val="19"/>
          <w:szCs w:val="19"/>
        </w:rPr>
        <w:t>a</w:t>
      </w:r>
      <w:r w:rsidR="00885DC1">
        <w:rPr>
          <w:rFonts w:ascii="Arial" w:hAnsi="Arial" w:cs="Arial"/>
          <w:color w:val="000000" w:themeColor="text1"/>
          <w:sz w:val="19"/>
          <w:szCs w:val="19"/>
        </w:rPr>
        <w:t xml:space="preserve"> </w:t>
      </w:r>
      <w:r w:rsidR="00885DC1" w:rsidRPr="00885DC1">
        <w:rPr>
          <w:rFonts w:ascii="Arial" w:hAnsi="Arial" w:cs="Arial"/>
          <w:color w:val="000000" w:themeColor="text1"/>
          <w:sz w:val="19"/>
          <w:szCs w:val="19"/>
        </w:rPr>
        <w:t>B.3. zavádzanie doplnkových služieb verejnej osobnej dopravy (preprava bicyklov, lyží,</w:t>
      </w:r>
      <w:r w:rsidR="00885DC1">
        <w:rPr>
          <w:rFonts w:ascii="Arial" w:hAnsi="Arial" w:cs="Arial"/>
          <w:color w:val="000000" w:themeColor="text1"/>
          <w:sz w:val="19"/>
          <w:szCs w:val="19"/>
        </w:rPr>
        <w:t xml:space="preserve"> internetové pripojenie a pod.</w:t>
      </w:r>
      <w:r w:rsidR="00C23E79">
        <w:rPr>
          <w:rFonts w:ascii="Arial" w:hAnsi="Arial" w:cs="Arial"/>
          <w:color w:val="000000" w:themeColor="text1"/>
          <w:sz w:val="19"/>
          <w:szCs w:val="19"/>
        </w:rPr>
        <w:t>)</w:t>
      </w:r>
      <w:r w:rsidR="00C14303">
        <w:rPr>
          <w:rFonts w:ascii="Arial" w:hAnsi="Arial" w:cs="Arial"/>
          <w:color w:val="000000" w:themeColor="text1"/>
          <w:sz w:val="19"/>
          <w:szCs w:val="19"/>
        </w:rPr>
        <w:t>)</w:t>
      </w:r>
      <w:r w:rsidR="00885DC1">
        <w:rPr>
          <w:rFonts w:ascii="Arial" w:hAnsi="Arial" w:cs="Arial"/>
          <w:color w:val="000000" w:themeColor="text1"/>
          <w:sz w:val="19"/>
          <w:szCs w:val="19"/>
        </w:rPr>
        <w:t xml:space="preserve"> </w:t>
      </w:r>
      <w:r w:rsidRPr="003C6DE1">
        <w:rPr>
          <w:rFonts w:ascii="Arial" w:hAnsi="Arial" w:cs="Arial"/>
          <w:color w:val="000000" w:themeColor="text1"/>
          <w:sz w:val="19"/>
          <w:szCs w:val="19"/>
        </w:rPr>
        <w:t>zvolí hodnotiteľ možnosť „N/A“.</w:t>
      </w:r>
    </w:p>
    <w:p w14:paraId="32AEF80F" w14:textId="77777777" w:rsidR="001519B7"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79E28F85" w14:textId="77777777" w:rsidR="005669D2" w:rsidRDefault="005669D2" w:rsidP="009D055E">
      <w:pPr>
        <w:spacing w:before="120" w:after="120" w:line="288" w:lineRule="auto"/>
        <w:jc w:val="both"/>
        <w:rPr>
          <w:rFonts w:ascii="Arial" w:hAnsi="Arial" w:cs="Arial"/>
          <w:color w:val="000000" w:themeColor="text1"/>
          <w:sz w:val="19"/>
          <w:szCs w:val="19"/>
        </w:rPr>
      </w:pPr>
    </w:p>
    <w:p w14:paraId="739FE181" w14:textId="77777777" w:rsidR="00DA5A18" w:rsidRPr="003C6DE1" w:rsidRDefault="00DA5A18"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7"/>
        <w:gridCol w:w="2544"/>
        <w:gridCol w:w="3809"/>
        <w:gridCol w:w="1358"/>
        <w:gridCol w:w="1431"/>
        <w:gridCol w:w="5427"/>
      </w:tblGrid>
      <w:tr w:rsidR="005669D2" w:rsidRPr="003C6DE1" w14:paraId="6A5063C6" w14:textId="77777777" w:rsidTr="005669D2">
        <w:trPr>
          <w:trHeight w:val="397"/>
        </w:trPr>
        <w:tc>
          <w:tcPr>
            <w:tcW w:w="184" w:type="pct"/>
            <w:shd w:val="clear" w:color="auto" w:fill="DEEAF6" w:themeFill="accent1" w:themeFillTint="33"/>
            <w:vAlign w:val="center"/>
            <w:hideMark/>
          </w:tcPr>
          <w:p w14:paraId="7D6F273F"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2C4186E3"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59" w:type="pct"/>
            <w:shd w:val="clear" w:color="auto" w:fill="DEEAF6" w:themeFill="accent1" w:themeFillTint="33"/>
            <w:vAlign w:val="center"/>
            <w:hideMark/>
          </w:tcPr>
          <w:p w14:paraId="68E074A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5E706E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0AFF96AC"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4" w:type="pct"/>
            <w:shd w:val="clear" w:color="auto" w:fill="DEEAF6" w:themeFill="accent1" w:themeFillTint="33"/>
            <w:vAlign w:val="center"/>
            <w:hideMark/>
          </w:tcPr>
          <w:p w14:paraId="0A43E90E"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4A50B206" w14:textId="77777777" w:rsidTr="005669D2">
        <w:trPr>
          <w:trHeight w:val="510"/>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29108AC8" w14:textId="77777777" w:rsidR="00C46DAD" w:rsidRPr="003C6DE1" w:rsidRDefault="00C46DAD" w:rsidP="0061614B">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5</w:t>
            </w:r>
          </w:p>
        </w:tc>
        <w:tc>
          <w:tcPr>
            <w:tcW w:w="841" w:type="pct"/>
            <w:vMerge w:val="restart"/>
            <w:tcBorders>
              <w:top w:val="single" w:sz="4" w:space="0" w:color="auto"/>
              <w:left w:val="single" w:sz="4" w:space="0" w:color="auto"/>
              <w:bottom w:val="single" w:sz="4" w:space="0" w:color="auto"/>
              <w:right w:val="single" w:sz="4" w:space="0" w:color="auto"/>
            </w:tcBorders>
            <w:vAlign w:val="center"/>
            <w:hideMark/>
          </w:tcPr>
          <w:p w14:paraId="7AA8EB0D" w14:textId="77777777" w:rsidR="00C46DAD" w:rsidRPr="003C6DE1" w:rsidRDefault="00C46DAD"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Regionálnou integrovanou územnou stratégiou</w:t>
            </w:r>
          </w:p>
        </w:tc>
        <w:tc>
          <w:tcPr>
            <w:tcW w:w="1259" w:type="pct"/>
            <w:vMerge w:val="restart"/>
            <w:tcBorders>
              <w:top w:val="single" w:sz="4" w:space="0" w:color="auto"/>
              <w:left w:val="single" w:sz="4" w:space="0" w:color="auto"/>
              <w:bottom w:val="single" w:sz="4" w:space="0" w:color="auto"/>
              <w:right w:val="single" w:sz="4" w:space="0" w:color="auto"/>
            </w:tcBorders>
            <w:vAlign w:val="center"/>
            <w:hideMark/>
          </w:tcPr>
          <w:p w14:paraId="3D4E4E1B"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súlad s vypracovanou </w:t>
            </w:r>
            <w:r w:rsidRPr="004D7ADC">
              <w:rPr>
                <w:rFonts w:ascii="Arial" w:eastAsia="Helvetica" w:hAnsi="Arial" w:cs="Arial"/>
                <w:color w:val="000000" w:themeColor="text1"/>
                <w:sz w:val="19"/>
                <w:szCs w:val="19"/>
              </w:rPr>
              <w:t>Regionálnou integrovanou územnou stratégiou/Integrovanou územnou stratégiou UMR.</w:t>
            </w:r>
          </w:p>
        </w:tc>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0017295F"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hideMark/>
          </w:tcPr>
          <w:p w14:paraId="139AC089" w14:textId="77777777" w:rsidR="00C46DAD" w:rsidRPr="003C6DE1" w:rsidRDefault="00C46DAD"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794" w:type="pct"/>
            <w:tcBorders>
              <w:top w:val="single" w:sz="4" w:space="0" w:color="auto"/>
              <w:left w:val="single" w:sz="4" w:space="0" w:color="auto"/>
              <w:bottom w:val="single" w:sz="4" w:space="0" w:color="auto"/>
              <w:right w:val="single" w:sz="4" w:space="0" w:color="auto"/>
            </w:tcBorders>
            <w:vAlign w:val="center"/>
            <w:hideMark/>
          </w:tcPr>
          <w:p w14:paraId="32D902E4"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Regionálnou integrovanou územnou stratégiou/Integrovanou územnou stratégiou UMR.</w:t>
            </w:r>
          </w:p>
        </w:tc>
      </w:tr>
      <w:tr w:rsidR="00C46DAD" w:rsidRPr="003C6DE1" w14:paraId="5C8C299F" w14:textId="77777777" w:rsidTr="005669D2">
        <w:trPr>
          <w:trHeight w:val="64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14CA659A" w14:textId="77777777" w:rsidR="00C46DAD" w:rsidRPr="003C6DE1" w:rsidRDefault="00C46DAD" w:rsidP="002B4558">
            <w:pPr>
              <w:spacing w:line="288" w:lineRule="auto"/>
              <w:jc w:val="center"/>
              <w:rPr>
                <w:rFonts w:ascii="Arial" w:hAnsi="Arial" w:cs="Arial"/>
                <w:color w:val="000000" w:themeColor="text1"/>
                <w:sz w:val="19"/>
                <w:szCs w:val="19"/>
              </w:rPr>
            </w:pPr>
          </w:p>
        </w:tc>
        <w:tc>
          <w:tcPr>
            <w:tcW w:w="841" w:type="pct"/>
            <w:vMerge/>
            <w:tcBorders>
              <w:top w:val="single" w:sz="4" w:space="0" w:color="auto"/>
              <w:left w:val="single" w:sz="4" w:space="0" w:color="auto"/>
              <w:bottom w:val="single" w:sz="4" w:space="0" w:color="auto"/>
              <w:right w:val="single" w:sz="4" w:space="0" w:color="auto"/>
            </w:tcBorders>
            <w:vAlign w:val="center"/>
            <w:hideMark/>
          </w:tcPr>
          <w:p w14:paraId="33A87B1F" w14:textId="77777777" w:rsidR="00C46DAD" w:rsidRPr="003C6DE1" w:rsidRDefault="00C46DAD" w:rsidP="002B4558">
            <w:pPr>
              <w:spacing w:line="288" w:lineRule="auto"/>
              <w:rPr>
                <w:rFonts w:ascii="Arial" w:eastAsia="Helvetica" w:hAnsi="Arial" w:cs="Arial"/>
                <w:color w:val="000000" w:themeColor="text1"/>
                <w:sz w:val="19"/>
                <w:szCs w:val="19"/>
              </w:rPr>
            </w:pPr>
          </w:p>
        </w:tc>
        <w:tc>
          <w:tcPr>
            <w:tcW w:w="1259" w:type="pct"/>
            <w:vMerge/>
            <w:tcBorders>
              <w:top w:val="single" w:sz="4" w:space="0" w:color="auto"/>
              <w:left w:val="single" w:sz="4" w:space="0" w:color="auto"/>
              <w:bottom w:val="single" w:sz="4" w:space="0" w:color="auto"/>
              <w:right w:val="single" w:sz="4" w:space="0" w:color="auto"/>
            </w:tcBorders>
            <w:vAlign w:val="center"/>
            <w:hideMark/>
          </w:tcPr>
          <w:p w14:paraId="61881440" w14:textId="77777777" w:rsidR="00C46DAD" w:rsidRPr="003C6DE1" w:rsidRDefault="00C46DAD" w:rsidP="002B4558">
            <w:pPr>
              <w:spacing w:line="288" w:lineRule="auto"/>
              <w:rPr>
                <w:rFonts w:ascii="Arial"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3C7DB9BC" w14:textId="77777777" w:rsidR="00C46DAD" w:rsidRPr="003C6DE1" w:rsidRDefault="00C46DAD"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3E4B3D02" w14:textId="77777777" w:rsidR="00C46DAD" w:rsidRPr="003C6DE1" w:rsidRDefault="00C46DAD"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794" w:type="pct"/>
            <w:tcBorders>
              <w:top w:val="single" w:sz="4" w:space="0" w:color="auto"/>
              <w:left w:val="single" w:sz="4" w:space="0" w:color="auto"/>
              <w:bottom w:val="single" w:sz="4" w:space="0" w:color="auto"/>
              <w:right w:val="single" w:sz="4" w:space="0" w:color="auto"/>
            </w:tcBorders>
            <w:vAlign w:val="center"/>
            <w:hideMark/>
          </w:tcPr>
          <w:p w14:paraId="67705C2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Regionálnou integrovanou územnou stratégiou/Integrovanou územnou stratégiou UMR.</w:t>
            </w:r>
          </w:p>
        </w:tc>
      </w:tr>
    </w:tbl>
    <w:p w14:paraId="0825905B" w14:textId="77777777"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 príloha Opis projektu.</w:t>
      </w:r>
    </w:p>
    <w:p w14:paraId="241FB380" w14:textId="77777777" w:rsidR="003313BE" w:rsidRPr="003C6DE1" w:rsidRDefault="003313BE" w:rsidP="009D055E">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6F35F111" w14:textId="77777777" w:rsidR="009370F2" w:rsidRDefault="007606B5" w:rsidP="009D055E">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225D57" w:rsidRPr="003C6DE1">
        <w:rPr>
          <w:rFonts w:ascii="Arial" w:hAnsi="Arial" w:cs="Arial"/>
          <w:color w:val="000000" w:themeColor="text1"/>
          <w:sz w:val="19"/>
          <w:szCs w:val="19"/>
        </w:rPr>
        <w:t xml:space="preserve"> to tak v prípade kladného ako aj</w:t>
      </w:r>
      <w:r w:rsidRPr="003C6DE1">
        <w:rPr>
          <w:rFonts w:ascii="Arial" w:hAnsi="Arial" w:cs="Arial"/>
          <w:color w:val="000000" w:themeColor="text1"/>
          <w:sz w:val="19"/>
          <w:szCs w:val="19"/>
        </w:rPr>
        <w:t xml:space="preserve"> negatívneho hodnotenia.</w:t>
      </w:r>
    </w:p>
    <w:tbl>
      <w:tblPr>
        <w:tblStyle w:val="TableGrid4"/>
        <w:tblW w:w="5000" w:type="pct"/>
        <w:tblLook w:val="04A0" w:firstRow="1" w:lastRow="0" w:firstColumn="1" w:lastColumn="0" w:noHBand="0" w:noVBand="1"/>
      </w:tblPr>
      <w:tblGrid>
        <w:gridCol w:w="554"/>
        <w:gridCol w:w="2511"/>
        <w:gridCol w:w="3842"/>
        <w:gridCol w:w="1346"/>
        <w:gridCol w:w="1431"/>
        <w:gridCol w:w="5442"/>
      </w:tblGrid>
      <w:tr w:rsidR="005669D2" w:rsidRPr="003C6DE1" w14:paraId="5EAAE96C" w14:textId="77777777" w:rsidTr="005669D2">
        <w:trPr>
          <w:trHeight w:val="397"/>
        </w:trPr>
        <w:tc>
          <w:tcPr>
            <w:tcW w:w="183" w:type="pct"/>
            <w:shd w:val="clear" w:color="auto" w:fill="DEEAF6" w:themeFill="accent1" w:themeFillTint="33"/>
            <w:vAlign w:val="center"/>
            <w:hideMark/>
          </w:tcPr>
          <w:p w14:paraId="036E0287" w14:textId="77777777" w:rsidR="000A5B65" w:rsidRPr="003C6DE1" w:rsidRDefault="000A5B65" w:rsidP="00963B61">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0" w:type="pct"/>
            <w:shd w:val="clear" w:color="auto" w:fill="DEEAF6" w:themeFill="accent1" w:themeFillTint="33"/>
            <w:vAlign w:val="center"/>
            <w:hideMark/>
          </w:tcPr>
          <w:p w14:paraId="2E63B781" w14:textId="77777777" w:rsidR="000A5B65" w:rsidRPr="003C6DE1" w:rsidRDefault="000A5B65" w:rsidP="00963B61">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70" w:type="pct"/>
            <w:shd w:val="clear" w:color="auto" w:fill="DEEAF6" w:themeFill="accent1" w:themeFillTint="33"/>
            <w:vAlign w:val="center"/>
            <w:hideMark/>
          </w:tcPr>
          <w:p w14:paraId="4283AE20" w14:textId="77777777" w:rsidR="000A5B65" w:rsidRPr="003C6DE1" w:rsidRDefault="000A5B65" w:rsidP="00963B61">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50BBC86E" w14:textId="77777777" w:rsidR="000A5B65" w:rsidRPr="003C6DE1" w:rsidRDefault="000A5B65" w:rsidP="00963B61">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4F0516C0" w14:textId="77777777" w:rsidR="000A5B65" w:rsidRPr="003C6DE1" w:rsidRDefault="000A5B65" w:rsidP="00963B61">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9" w:type="pct"/>
            <w:shd w:val="clear" w:color="auto" w:fill="DEEAF6" w:themeFill="accent1" w:themeFillTint="33"/>
            <w:vAlign w:val="center"/>
            <w:hideMark/>
          </w:tcPr>
          <w:p w14:paraId="1146A815" w14:textId="77777777" w:rsidR="000A5B65" w:rsidRPr="003C6DE1" w:rsidRDefault="000A5B65" w:rsidP="00963B61">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6CECEFA1" w14:textId="77777777" w:rsidTr="005669D2">
        <w:trPr>
          <w:trHeight w:val="570"/>
        </w:trPr>
        <w:tc>
          <w:tcPr>
            <w:tcW w:w="183" w:type="pct"/>
            <w:vMerge w:val="restart"/>
            <w:tcBorders>
              <w:top w:val="single" w:sz="4" w:space="0" w:color="auto"/>
              <w:left w:val="single" w:sz="4" w:space="0" w:color="auto"/>
              <w:right w:val="single" w:sz="4" w:space="0" w:color="auto"/>
            </w:tcBorders>
            <w:vAlign w:val="center"/>
            <w:hideMark/>
          </w:tcPr>
          <w:p w14:paraId="5DC9AC20" w14:textId="77777777" w:rsidR="00C46DAD" w:rsidRPr="003C6DE1" w:rsidRDefault="00C46DAD"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6</w:t>
            </w:r>
          </w:p>
        </w:tc>
        <w:tc>
          <w:tcPr>
            <w:tcW w:w="830" w:type="pct"/>
            <w:vMerge w:val="restart"/>
            <w:tcBorders>
              <w:top w:val="single" w:sz="4" w:space="0" w:color="auto"/>
              <w:left w:val="single" w:sz="4" w:space="0" w:color="auto"/>
              <w:right w:val="single" w:sz="4" w:space="0" w:color="auto"/>
            </w:tcBorders>
            <w:vAlign w:val="center"/>
          </w:tcPr>
          <w:p w14:paraId="1CDD23F0" w14:textId="77777777" w:rsidR="00C46DAD" w:rsidRPr="003C6DE1" w:rsidRDefault="00C46DAD" w:rsidP="00AD6113">
            <w:pPr>
              <w:spacing w:line="288" w:lineRule="auto"/>
              <w:rPr>
                <w:rFonts w:ascii="Arial" w:eastAsia="Helvetica" w:hAnsi="Arial" w:cs="Arial"/>
                <w:color w:val="000000" w:themeColor="text1"/>
                <w:sz w:val="19"/>
                <w:szCs w:val="19"/>
              </w:rPr>
            </w:pPr>
            <w:r w:rsidRPr="004D7ADC">
              <w:rPr>
                <w:rFonts w:ascii="Arial" w:hAnsi="Arial" w:cs="Arial"/>
                <w:color w:val="000000" w:themeColor="text1"/>
                <w:sz w:val="19"/>
                <w:szCs w:val="19"/>
              </w:rPr>
              <w:t>Súlad projektu s horizontálnym princípom nediskriminácia</w:t>
            </w:r>
          </w:p>
        </w:tc>
        <w:tc>
          <w:tcPr>
            <w:tcW w:w="1270" w:type="pct"/>
            <w:vMerge w:val="restart"/>
            <w:tcBorders>
              <w:top w:val="single" w:sz="4" w:space="0" w:color="auto"/>
              <w:left w:val="single" w:sz="4" w:space="0" w:color="auto"/>
              <w:right w:val="single" w:sz="4" w:space="0" w:color="auto"/>
            </w:tcBorders>
            <w:vAlign w:val="center"/>
          </w:tcPr>
          <w:p w14:paraId="6AB87FA2" w14:textId="77777777" w:rsidR="00C46DAD" w:rsidRPr="004D7ADC" w:rsidRDefault="00C46DAD" w:rsidP="00B25E8D">
            <w:pPr>
              <w:spacing w:line="288" w:lineRule="auto"/>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p w14:paraId="430554B3" w14:textId="77777777" w:rsidR="00C46DAD" w:rsidRPr="004D7ADC" w:rsidRDefault="00C46DAD" w:rsidP="00AE415A">
            <w:pPr>
              <w:spacing w:line="288" w:lineRule="auto"/>
              <w:rPr>
                <w:rFonts w:ascii="Arial" w:hAnsi="Arial" w:cs="Arial"/>
                <w:color w:val="000000" w:themeColor="text1"/>
                <w:sz w:val="19"/>
                <w:szCs w:val="19"/>
              </w:rPr>
            </w:pPr>
          </w:p>
          <w:p w14:paraId="3E8F319E" w14:textId="77777777" w:rsidR="00C46DAD" w:rsidRPr="003C6DE1" w:rsidRDefault="00C46DAD" w:rsidP="00AE415A">
            <w:pPr>
              <w:spacing w:line="288" w:lineRule="auto"/>
              <w:rPr>
                <w:rFonts w:ascii="Arial" w:hAnsi="Arial" w:cs="Arial"/>
                <w:color w:val="000000" w:themeColor="text1"/>
                <w:sz w:val="19"/>
                <w:szCs w:val="19"/>
              </w:rPr>
            </w:pPr>
          </w:p>
        </w:tc>
        <w:tc>
          <w:tcPr>
            <w:tcW w:w="445" w:type="pct"/>
            <w:vMerge w:val="restart"/>
            <w:tcBorders>
              <w:top w:val="single" w:sz="4" w:space="0" w:color="auto"/>
              <w:left w:val="single" w:sz="4" w:space="0" w:color="auto"/>
              <w:right w:val="single" w:sz="4" w:space="0" w:color="auto"/>
            </w:tcBorders>
            <w:vAlign w:val="center"/>
          </w:tcPr>
          <w:p w14:paraId="166F4508" w14:textId="77777777" w:rsidR="00C46DAD" w:rsidRPr="003C6DE1" w:rsidRDefault="00C46DAD"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tcPr>
          <w:p w14:paraId="45B7F416" w14:textId="77777777" w:rsidR="00C46DAD" w:rsidRPr="003C6DE1" w:rsidRDefault="00C46DAD"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799" w:type="pct"/>
            <w:tcBorders>
              <w:top w:val="single" w:sz="4" w:space="0" w:color="auto"/>
              <w:left w:val="single" w:sz="4" w:space="0" w:color="auto"/>
              <w:bottom w:val="single" w:sz="4" w:space="0" w:color="auto"/>
              <w:right w:val="single" w:sz="4" w:space="0" w:color="auto"/>
            </w:tcBorders>
            <w:vAlign w:val="center"/>
          </w:tcPr>
          <w:p w14:paraId="3D1BC1F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C46DAD" w:rsidRPr="003C6DE1" w14:paraId="46C32A9C" w14:textId="77777777" w:rsidTr="005669D2">
        <w:trPr>
          <w:trHeight w:val="585"/>
        </w:trPr>
        <w:tc>
          <w:tcPr>
            <w:tcW w:w="183" w:type="pct"/>
            <w:vMerge/>
            <w:tcBorders>
              <w:left w:val="single" w:sz="4" w:space="0" w:color="auto"/>
              <w:right w:val="single" w:sz="4" w:space="0" w:color="auto"/>
            </w:tcBorders>
            <w:vAlign w:val="center"/>
            <w:hideMark/>
          </w:tcPr>
          <w:p w14:paraId="58B1D797"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30" w:type="pct"/>
            <w:vMerge/>
            <w:tcBorders>
              <w:left w:val="single" w:sz="4" w:space="0" w:color="auto"/>
              <w:right w:val="single" w:sz="4" w:space="0" w:color="auto"/>
            </w:tcBorders>
            <w:vAlign w:val="center"/>
          </w:tcPr>
          <w:p w14:paraId="39A8AF78"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270" w:type="pct"/>
            <w:vMerge/>
            <w:tcBorders>
              <w:left w:val="single" w:sz="4" w:space="0" w:color="auto"/>
              <w:right w:val="single" w:sz="4" w:space="0" w:color="auto"/>
            </w:tcBorders>
            <w:vAlign w:val="center"/>
          </w:tcPr>
          <w:p w14:paraId="176072DA" w14:textId="77777777" w:rsidR="00C46DAD" w:rsidRPr="003C6DE1" w:rsidRDefault="00C46DAD" w:rsidP="008A663F">
            <w:pPr>
              <w:spacing w:line="288" w:lineRule="auto"/>
              <w:rPr>
                <w:rFonts w:ascii="Arial" w:eastAsiaTheme="minorHAnsi" w:hAnsi="Arial" w:cs="Arial"/>
                <w:color w:val="000000" w:themeColor="text1"/>
                <w:sz w:val="19"/>
                <w:szCs w:val="19"/>
              </w:rPr>
            </w:pPr>
          </w:p>
        </w:tc>
        <w:tc>
          <w:tcPr>
            <w:tcW w:w="445" w:type="pct"/>
            <w:vMerge/>
            <w:tcBorders>
              <w:left w:val="single" w:sz="4" w:space="0" w:color="auto"/>
              <w:right w:val="single" w:sz="4" w:space="0" w:color="auto"/>
            </w:tcBorders>
            <w:vAlign w:val="center"/>
          </w:tcPr>
          <w:p w14:paraId="6A22CA04" w14:textId="77777777" w:rsidR="00C46DAD" w:rsidRPr="003C6DE1" w:rsidRDefault="00C46DAD" w:rsidP="008A663F">
            <w:pPr>
              <w:spacing w:line="288" w:lineRule="auto"/>
              <w:jc w:val="center"/>
              <w:rPr>
                <w:rFonts w:ascii="Arial" w:eastAsia="Helvetica" w:hAnsi="Arial" w:cs="Arial"/>
                <w:color w:val="000000" w:themeColor="text1"/>
                <w:sz w:val="19"/>
                <w:szCs w:val="19"/>
                <w:u w:color="000000"/>
              </w:rPr>
            </w:pPr>
          </w:p>
        </w:tc>
        <w:tc>
          <w:tcPr>
            <w:tcW w:w="473" w:type="pct"/>
            <w:tcBorders>
              <w:top w:val="single" w:sz="4" w:space="0" w:color="auto"/>
              <w:left w:val="single" w:sz="4" w:space="0" w:color="auto"/>
              <w:bottom w:val="single" w:sz="4" w:space="0" w:color="auto"/>
              <w:right w:val="single" w:sz="4" w:space="0" w:color="auto"/>
            </w:tcBorders>
            <w:vAlign w:val="center"/>
          </w:tcPr>
          <w:p w14:paraId="53ACFDD4"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799" w:type="pct"/>
            <w:tcBorders>
              <w:top w:val="single" w:sz="4" w:space="0" w:color="auto"/>
              <w:left w:val="single" w:sz="4" w:space="0" w:color="auto"/>
              <w:bottom w:val="single" w:sz="4" w:space="0" w:color="auto"/>
              <w:right w:val="single" w:sz="4" w:space="0" w:color="auto"/>
            </w:tcBorders>
            <w:vAlign w:val="center"/>
          </w:tcPr>
          <w:p w14:paraId="2E9289F4"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48467BC3" w14:textId="7F2187FA" w:rsidR="002304BE" w:rsidRPr="003C6DE1" w:rsidRDefault="002304BE" w:rsidP="009D055E">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 príloha Opis projektu</w:t>
      </w:r>
      <w:r w:rsidR="008F5547">
        <w:rPr>
          <w:rFonts w:ascii="Arial" w:hAnsi="Arial" w:cs="Arial"/>
          <w:color w:val="000000" w:themeColor="text1"/>
          <w:sz w:val="19"/>
          <w:szCs w:val="19"/>
        </w:rPr>
        <w:t>, príloha Projektová dokumentácia.</w:t>
      </w:r>
    </w:p>
    <w:p w14:paraId="5306C08E" w14:textId="42BDAC83" w:rsidR="002304BE" w:rsidRPr="00362E9A" w:rsidRDefault="002304BE" w:rsidP="009D055E">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je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 xml:space="preserve">územnom plánovaní a stavebnom poriadku. </w:t>
      </w:r>
      <w:r w:rsidRPr="00362E9A">
        <w:rPr>
          <w:rFonts w:ascii="Arial" w:hAnsi="Arial" w:cs="Arial"/>
          <w:color w:val="000000" w:themeColor="text1"/>
          <w:sz w:val="19"/>
          <w:szCs w:val="19"/>
        </w:rPr>
        <w:t>Hodnotiteľ posúdi najmä, či stavebné objekty, verejne prístupné priestory a verejne prístupné budovy sú</w:t>
      </w:r>
      <w:r w:rsidR="008F5547">
        <w:rPr>
          <w:rFonts w:ascii="Arial" w:hAnsi="Arial" w:cs="Arial"/>
          <w:color w:val="000000" w:themeColor="text1"/>
          <w:sz w:val="19"/>
          <w:szCs w:val="19"/>
        </w:rPr>
        <w:t>/budú</w:t>
      </w:r>
      <w:r w:rsidRPr="00362E9A">
        <w:rPr>
          <w:rFonts w:ascii="Arial" w:hAnsi="Arial" w:cs="Arial"/>
          <w:color w:val="000000" w:themeColor="text1"/>
          <w:sz w:val="19"/>
          <w:szCs w:val="19"/>
        </w:rPr>
        <w:t xml:space="preserve"> bezbariérové</w:t>
      </w:r>
      <w:r w:rsidR="008F5547">
        <w:rPr>
          <w:rFonts w:ascii="Arial" w:hAnsi="Arial" w:cs="Arial"/>
          <w:color w:val="000000" w:themeColor="text1"/>
          <w:sz w:val="19"/>
          <w:szCs w:val="19"/>
        </w:rPr>
        <w:t>,</w:t>
      </w:r>
      <w:r>
        <w:rPr>
          <w:rFonts w:ascii="Arial" w:hAnsi="Arial" w:cs="Arial"/>
          <w:color w:val="000000" w:themeColor="text1"/>
          <w:sz w:val="19"/>
          <w:szCs w:val="19"/>
        </w:rPr>
        <w:t xml:space="preserve"> sú</w:t>
      </w:r>
      <w:r w:rsidR="008F5547">
        <w:rPr>
          <w:rFonts w:ascii="Arial" w:hAnsi="Arial" w:cs="Arial"/>
          <w:color w:val="000000" w:themeColor="text1"/>
          <w:sz w:val="19"/>
          <w:szCs w:val="19"/>
        </w:rPr>
        <w:t>/budú</w:t>
      </w:r>
      <w:r w:rsidRPr="00362E9A">
        <w:rPr>
          <w:rFonts w:ascii="Arial" w:hAnsi="Arial" w:cs="Arial"/>
          <w:color w:val="000000" w:themeColor="text1"/>
          <w:sz w:val="19"/>
          <w:szCs w:val="19"/>
        </w:rPr>
        <w:t xml:space="preserve"> v súlade s princípmi unive</w:t>
      </w:r>
      <w:r>
        <w:rPr>
          <w:rFonts w:ascii="Arial" w:hAnsi="Arial" w:cs="Arial"/>
          <w:color w:val="000000" w:themeColor="text1"/>
          <w:sz w:val="19"/>
          <w:szCs w:val="19"/>
        </w:rPr>
        <w:t>rzálneho navrhovania a</w:t>
      </w:r>
      <w:r w:rsidR="008F5547">
        <w:rPr>
          <w:rFonts w:ascii="Arial" w:hAnsi="Arial" w:cs="Arial"/>
          <w:color w:val="000000" w:themeColor="text1"/>
          <w:sz w:val="19"/>
          <w:szCs w:val="19"/>
        </w:rPr>
        <w:t> </w:t>
      </w:r>
      <w:r>
        <w:rPr>
          <w:rFonts w:ascii="Arial" w:hAnsi="Arial" w:cs="Arial"/>
          <w:color w:val="000000" w:themeColor="text1"/>
          <w:sz w:val="19"/>
          <w:szCs w:val="19"/>
        </w:rPr>
        <w:t>vytvárajú</w:t>
      </w:r>
      <w:r w:rsidR="008F5547">
        <w:rPr>
          <w:rFonts w:ascii="Arial" w:hAnsi="Arial" w:cs="Arial"/>
          <w:color w:val="000000" w:themeColor="text1"/>
          <w:sz w:val="19"/>
          <w:szCs w:val="19"/>
        </w:rPr>
        <w:t>/budú vytvárať</w:t>
      </w:r>
      <w:r>
        <w:rPr>
          <w:rFonts w:ascii="Arial" w:hAnsi="Arial" w:cs="Arial"/>
          <w:color w:val="000000" w:themeColor="text1"/>
          <w:sz w:val="19"/>
          <w:szCs w:val="19"/>
        </w:rPr>
        <w:t xml:space="preserve"> podmienky pre prístup osobám so zdravotným postihnutím.</w:t>
      </w:r>
    </w:p>
    <w:p w14:paraId="4515E3D3" w14:textId="77777777" w:rsidR="002304BE" w:rsidRPr="00A24479" w:rsidRDefault="002304BE" w:rsidP="009D055E">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aj negatívneho hodnotenia.</w:t>
      </w:r>
    </w:p>
    <w:tbl>
      <w:tblPr>
        <w:tblStyle w:val="TableGrid4"/>
        <w:tblW w:w="4956" w:type="pct"/>
        <w:tblLook w:val="04A0" w:firstRow="1" w:lastRow="0" w:firstColumn="1" w:lastColumn="0" w:noHBand="0" w:noVBand="1"/>
      </w:tblPr>
      <w:tblGrid>
        <w:gridCol w:w="565"/>
        <w:gridCol w:w="2097"/>
        <w:gridCol w:w="4519"/>
        <w:gridCol w:w="1361"/>
        <w:gridCol w:w="1431"/>
        <w:gridCol w:w="5020"/>
      </w:tblGrid>
      <w:tr w:rsidR="009370F2" w:rsidRPr="003C6DE1" w14:paraId="5962C341" w14:textId="77777777" w:rsidTr="005669D2">
        <w:trPr>
          <w:trHeight w:val="397"/>
        </w:trPr>
        <w:tc>
          <w:tcPr>
            <w:tcW w:w="188" w:type="pct"/>
            <w:shd w:val="clear" w:color="auto" w:fill="DEEAF6" w:themeFill="accent1" w:themeFillTint="33"/>
            <w:vAlign w:val="center"/>
            <w:hideMark/>
          </w:tcPr>
          <w:p w14:paraId="73D1E02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99" w:type="pct"/>
            <w:shd w:val="clear" w:color="auto" w:fill="DEEAF6" w:themeFill="accent1" w:themeFillTint="33"/>
            <w:vAlign w:val="center"/>
            <w:hideMark/>
          </w:tcPr>
          <w:p w14:paraId="559040F5"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7" w:type="pct"/>
            <w:shd w:val="clear" w:color="auto" w:fill="DEEAF6" w:themeFill="accent1" w:themeFillTint="33"/>
            <w:vAlign w:val="center"/>
            <w:hideMark/>
          </w:tcPr>
          <w:p w14:paraId="1A18D14C"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521FF5D"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444E79D0"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4" w:type="pct"/>
            <w:shd w:val="clear" w:color="auto" w:fill="DEEAF6" w:themeFill="accent1" w:themeFillTint="33"/>
            <w:vAlign w:val="center"/>
            <w:hideMark/>
          </w:tcPr>
          <w:p w14:paraId="11A3F10A"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278339D2" w14:textId="77777777" w:rsidTr="005669D2">
        <w:trPr>
          <w:trHeight w:val="570"/>
        </w:trPr>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3CE97E6A" w14:textId="77777777" w:rsidR="00C46DAD" w:rsidRPr="003C6DE1" w:rsidRDefault="00C46DAD" w:rsidP="000A5B65">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1.7</w:t>
            </w:r>
          </w:p>
        </w:tc>
        <w:tc>
          <w:tcPr>
            <w:tcW w:w="699" w:type="pct"/>
            <w:vMerge w:val="restart"/>
            <w:tcBorders>
              <w:top w:val="single" w:sz="4" w:space="0" w:color="auto"/>
              <w:left w:val="single" w:sz="4" w:space="0" w:color="auto"/>
              <w:bottom w:val="single" w:sz="4" w:space="0" w:color="auto"/>
              <w:right w:val="single" w:sz="4" w:space="0" w:color="auto"/>
            </w:tcBorders>
            <w:vAlign w:val="center"/>
            <w:hideMark/>
          </w:tcPr>
          <w:p w14:paraId="64A36E44" w14:textId="77777777" w:rsidR="00C46DAD" w:rsidRPr="003C6DE1" w:rsidRDefault="00C46DAD" w:rsidP="00AE415A">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Synergia projektu s projektmi infraštruktúry nemotorovej dopravy</w:t>
            </w:r>
          </w:p>
        </w:tc>
        <w:tc>
          <w:tcPr>
            <w:tcW w:w="1507" w:type="pct"/>
            <w:vMerge w:val="restart"/>
            <w:tcBorders>
              <w:top w:val="single" w:sz="4" w:space="0" w:color="auto"/>
              <w:left w:val="single" w:sz="4" w:space="0" w:color="auto"/>
              <w:bottom w:val="single" w:sz="4" w:space="0" w:color="auto"/>
              <w:right w:val="single" w:sz="4" w:space="0" w:color="auto"/>
            </w:tcBorders>
            <w:vAlign w:val="center"/>
            <w:hideMark/>
          </w:tcPr>
          <w:p w14:paraId="6CCA04A9"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Kritérium hodnotí nadväznosť navrhovaného projektu na infraštruktúru nemotorovej dopravy. </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1D21BF0F" w14:textId="77777777" w:rsidR="00C46DAD" w:rsidRPr="004D7ADC" w:rsidRDefault="00C46DAD"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2AB5913" w14:textId="77777777" w:rsidR="00C46DAD" w:rsidRPr="003C6DE1" w:rsidRDefault="00C46DAD" w:rsidP="00AE415A">
            <w:pPr>
              <w:widowControl w:val="0"/>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7284F156" w14:textId="77777777" w:rsidR="00C46DAD" w:rsidRPr="003C6DE1" w:rsidRDefault="00C46DAD"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3</w:t>
            </w:r>
          </w:p>
        </w:tc>
        <w:tc>
          <w:tcPr>
            <w:tcW w:w="1674" w:type="pct"/>
            <w:tcBorders>
              <w:top w:val="single" w:sz="4" w:space="0" w:color="auto"/>
              <w:left w:val="single" w:sz="4" w:space="0" w:color="auto"/>
              <w:bottom w:val="single" w:sz="4" w:space="0" w:color="auto"/>
              <w:right w:val="single" w:sz="4" w:space="0" w:color="auto"/>
            </w:tcBorders>
            <w:vAlign w:val="center"/>
            <w:hideMark/>
          </w:tcPr>
          <w:p w14:paraId="712B5C5C"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projekt priamo nadväzuje na infraštruktúru nemotorovej dopravy.</w:t>
            </w:r>
          </w:p>
        </w:tc>
      </w:tr>
      <w:tr w:rsidR="00C46DAD" w:rsidRPr="003C6DE1" w14:paraId="6A96F035" w14:textId="77777777" w:rsidTr="005669D2">
        <w:trPr>
          <w:trHeight w:val="585"/>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704E05A0" w14:textId="77777777" w:rsidR="00C46DAD" w:rsidRPr="003C6DE1" w:rsidRDefault="00C46DAD" w:rsidP="002B4558">
            <w:pPr>
              <w:spacing w:line="288" w:lineRule="auto"/>
              <w:jc w:val="center"/>
              <w:rPr>
                <w:rFonts w:ascii="Arial" w:hAnsi="Arial" w:cs="Arial"/>
                <w:color w:val="000000" w:themeColor="text1"/>
                <w:sz w:val="19"/>
                <w:szCs w:val="19"/>
              </w:rPr>
            </w:pPr>
          </w:p>
        </w:tc>
        <w:tc>
          <w:tcPr>
            <w:tcW w:w="699" w:type="pct"/>
            <w:vMerge/>
            <w:tcBorders>
              <w:top w:val="single" w:sz="4" w:space="0" w:color="auto"/>
              <w:left w:val="single" w:sz="4" w:space="0" w:color="auto"/>
              <w:bottom w:val="single" w:sz="4" w:space="0" w:color="auto"/>
              <w:right w:val="single" w:sz="4" w:space="0" w:color="auto"/>
            </w:tcBorders>
            <w:vAlign w:val="center"/>
            <w:hideMark/>
          </w:tcPr>
          <w:p w14:paraId="7C3AD13E"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507" w:type="pct"/>
            <w:vMerge/>
            <w:tcBorders>
              <w:top w:val="single" w:sz="4" w:space="0" w:color="auto"/>
              <w:left w:val="single" w:sz="4" w:space="0" w:color="auto"/>
              <w:bottom w:val="single" w:sz="4" w:space="0" w:color="auto"/>
              <w:right w:val="single" w:sz="4" w:space="0" w:color="auto"/>
            </w:tcBorders>
            <w:vAlign w:val="center"/>
            <w:hideMark/>
          </w:tcPr>
          <w:p w14:paraId="777A3D1E" w14:textId="77777777" w:rsidR="00C46DAD" w:rsidRPr="003C6DE1" w:rsidRDefault="00C46DAD" w:rsidP="008A663F">
            <w:pPr>
              <w:spacing w:line="288" w:lineRule="auto"/>
              <w:rPr>
                <w:rFonts w:ascii="Arial" w:eastAsiaTheme="minorHAnsi"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2787A302" w14:textId="77777777" w:rsidR="00C46DAD" w:rsidRPr="003C6DE1" w:rsidRDefault="00C46DAD" w:rsidP="008A663F">
            <w:pPr>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198547FD"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0</w:t>
            </w:r>
          </w:p>
        </w:tc>
        <w:tc>
          <w:tcPr>
            <w:tcW w:w="1674" w:type="pct"/>
            <w:tcBorders>
              <w:top w:val="single" w:sz="4" w:space="0" w:color="auto"/>
              <w:left w:val="single" w:sz="4" w:space="0" w:color="auto"/>
              <w:bottom w:val="single" w:sz="4" w:space="0" w:color="auto"/>
              <w:right w:val="single" w:sz="4" w:space="0" w:color="auto"/>
            </w:tcBorders>
            <w:vAlign w:val="center"/>
            <w:hideMark/>
          </w:tcPr>
          <w:p w14:paraId="29277A98"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projekt nemá priamu nadväznosť na infraštruktúru nemotorovej dopravy.</w:t>
            </w:r>
          </w:p>
        </w:tc>
      </w:tr>
    </w:tbl>
    <w:p w14:paraId="3B8A1D09" w14:textId="0D4D18C7"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AE415A"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merateľné ukazovatele, príloha Opis projektu</w:t>
      </w:r>
      <w:r w:rsidR="008F5547">
        <w:rPr>
          <w:rFonts w:ascii="Arial" w:hAnsi="Arial" w:cs="Arial"/>
          <w:color w:val="000000" w:themeColor="text1"/>
          <w:sz w:val="19"/>
          <w:szCs w:val="19"/>
        </w:rPr>
        <w:t>, príloha Projektová dokumentácia.</w:t>
      </w:r>
    </w:p>
    <w:p w14:paraId="3C88BECE" w14:textId="77777777"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w:t>
      </w:r>
      <w:r w:rsidR="00A91231" w:rsidRPr="003C6DE1">
        <w:rPr>
          <w:rFonts w:ascii="Arial" w:hAnsi="Arial" w:cs="Arial"/>
          <w:color w:val="000000" w:themeColor="text1"/>
          <w:sz w:val="19"/>
          <w:szCs w:val="19"/>
        </w:rPr>
        <w:t>á</w:t>
      </w:r>
      <w:r w:rsidRPr="003C6DE1">
        <w:rPr>
          <w:rFonts w:ascii="Arial" w:hAnsi="Arial" w:cs="Arial"/>
          <w:color w:val="000000" w:themeColor="text1"/>
          <w:sz w:val="19"/>
          <w:szCs w:val="19"/>
        </w:rPr>
        <w:t xml:space="preserve"> synergi</w:t>
      </w:r>
      <w:r w:rsidR="00A91231" w:rsidRPr="003C6DE1">
        <w:rPr>
          <w:rFonts w:ascii="Arial" w:hAnsi="Arial" w:cs="Arial"/>
          <w:color w:val="000000" w:themeColor="text1"/>
          <w:sz w:val="19"/>
          <w:szCs w:val="19"/>
        </w:rPr>
        <w:t xml:space="preserve">a, resp. komplementarita </w:t>
      </w:r>
      <w:r w:rsidRPr="003C6DE1">
        <w:rPr>
          <w:rFonts w:ascii="Arial" w:hAnsi="Arial" w:cs="Arial"/>
          <w:color w:val="000000" w:themeColor="text1"/>
          <w:sz w:val="19"/>
          <w:szCs w:val="19"/>
        </w:rPr>
        <w:t>projektu k jednému z nasledovných aspektov:</w:t>
      </w:r>
    </w:p>
    <w:p w14:paraId="650CCB30" w14:textId="77777777" w:rsidR="00931499" w:rsidRPr="003C6DE1" w:rsidRDefault="00931499"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vytváranie podmienok na pohodlnú prepravu bicyklov prostriedkami verejnej osobnej dopravy vrátane výstavby stojísk (prístreškov) pre bicykle, bezbariérového prístupu na nástupištia a napojenia na exist</w:t>
      </w:r>
      <w:r w:rsidR="00DC23B0">
        <w:rPr>
          <w:rFonts w:ascii="Arial" w:hAnsi="Arial" w:cs="Arial"/>
          <w:color w:val="000000" w:themeColor="text1"/>
          <w:sz w:val="19"/>
          <w:szCs w:val="19"/>
          <w:lang w:val="sk-SK"/>
        </w:rPr>
        <w:t>ujúcu/plánovanú sieť cyklotrás,</w:t>
      </w:r>
    </w:p>
    <w:p w14:paraId="36DBCEEC" w14:textId="77777777" w:rsidR="0066059E" w:rsidRPr="003C6DE1" w:rsidRDefault="0066059E"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nadväznosť na parkovisk</w:t>
      </w:r>
      <w:r w:rsidR="00DC23B0">
        <w:rPr>
          <w:rFonts w:ascii="Arial" w:hAnsi="Arial" w:cs="Arial"/>
          <w:color w:val="000000" w:themeColor="text1"/>
          <w:sz w:val="19"/>
          <w:szCs w:val="19"/>
          <w:lang w:val="sk-SK"/>
        </w:rPr>
        <w:t>á Bike &amp; Ride.</w:t>
      </w:r>
    </w:p>
    <w:p w14:paraId="299E0F73" w14:textId="77777777"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Následne posúdi, či deklarovaná synergia vyplýva z realizácie konkrétnych aktivít projektu. V prípade, že projekt spĺňa jeden z horeuvedených aspektov hodnotiteľ</w:t>
      </w:r>
      <w:r w:rsidR="00A359E3">
        <w:rPr>
          <w:rFonts w:ascii="Arial" w:hAnsi="Arial" w:cs="Arial"/>
          <w:color w:val="000000" w:themeColor="text1"/>
          <w:sz w:val="19"/>
          <w:szCs w:val="19"/>
        </w:rPr>
        <w:t xml:space="preserve"> pridelí bodovú hodnotu (3)</w:t>
      </w:r>
      <w:r w:rsidRPr="003C6DE1">
        <w:rPr>
          <w:rFonts w:ascii="Arial" w:hAnsi="Arial" w:cs="Arial"/>
          <w:color w:val="000000" w:themeColor="text1"/>
          <w:sz w:val="19"/>
          <w:szCs w:val="19"/>
        </w:rPr>
        <w:t xml:space="preserve">, v opačnom </w:t>
      </w:r>
      <w:r w:rsidR="00A359E3">
        <w:rPr>
          <w:rFonts w:ascii="Arial" w:hAnsi="Arial" w:cs="Arial"/>
          <w:color w:val="000000" w:themeColor="text1"/>
          <w:sz w:val="19"/>
          <w:szCs w:val="19"/>
        </w:rPr>
        <w:t>prípade pridelí bodovú hodnotu (0).</w:t>
      </w:r>
    </w:p>
    <w:p w14:paraId="2FC36ED8" w14:textId="77777777" w:rsidR="009370F2"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tbl>
      <w:tblPr>
        <w:tblStyle w:val="TableGrid4"/>
        <w:tblW w:w="4956" w:type="pct"/>
        <w:tblLook w:val="04A0" w:firstRow="1" w:lastRow="0" w:firstColumn="1" w:lastColumn="0" w:noHBand="0" w:noVBand="1"/>
      </w:tblPr>
      <w:tblGrid>
        <w:gridCol w:w="560"/>
        <w:gridCol w:w="2099"/>
        <w:gridCol w:w="4516"/>
        <w:gridCol w:w="1361"/>
        <w:gridCol w:w="1431"/>
        <w:gridCol w:w="5026"/>
      </w:tblGrid>
      <w:tr w:rsidR="005669D2" w:rsidRPr="003C6DE1" w14:paraId="62B39E30" w14:textId="77777777" w:rsidTr="005669D2">
        <w:trPr>
          <w:trHeight w:val="397"/>
        </w:trPr>
        <w:tc>
          <w:tcPr>
            <w:tcW w:w="187" w:type="pct"/>
            <w:shd w:val="clear" w:color="auto" w:fill="DEEAF6" w:themeFill="accent1" w:themeFillTint="33"/>
            <w:vAlign w:val="center"/>
            <w:hideMark/>
          </w:tcPr>
          <w:p w14:paraId="7780138E"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00" w:type="pct"/>
            <w:shd w:val="clear" w:color="auto" w:fill="DEEAF6" w:themeFill="accent1" w:themeFillTint="33"/>
            <w:vAlign w:val="center"/>
            <w:hideMark/>
          </w:tcPr>
          <w:p w14:paraId="077B2C8B"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6" w:type="pct"/>
            <w:shd w:val="clear" w:color="auto" w:fill="DEEAF6" w:themeFill="accent1" w:themeFillTint="33"/>
            <w:vAlign w:val="center"/>
            <w:hideMark/>
          </w:tcPr>
          <w:p w14:paraId="1B689103"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158FE2A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4BF5F95A"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6" w:type="pct"/>
            <w:shd w:val="clear" w:color="auto" w:fill="DEEAF6" w:themeFill="accent1" w:themeFillTint="33"/>
            <w:vAlign w:val="center"/>
            <w:hideMark/>
          </w:tcPr>
          <w:p w14:paraId="366BDABF"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46DC968B" w14:textId="77777777" w:rsidTr="005669D2">
        <w:trPr>
          <w:trHeight w:val="601"/>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1FC8783F"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1.8</w:t>
            </w:r>
          </w:p>
        </w:tc>
        <w:tc>
          <w:tcPr>
            <w:tcW w:w="700" w:type="pct"/>
            <w:vMerge w:val="restart"/>
            <w:tcBorders>
              <w:top w:val="single" w:sz="4" w:space="0" w:color="auto"/>
              <w:left w:val="single" w:sz="4" w:space="0" w:color="auto"/>
              <w:bottom w:val="single" w:sz="4" w:space="0" w:color="auto"/>
              <w:right w:val="single" w:sz="4" w:space="0" w:color="auto"/>
            </w:tcBorders>
            <w:vAlign w:val="center"/>
            <w:hideMark/>
          </w:tcPr>
          <w:p w14:paraId="68B9D66F" w14:textId="77777777" w:rsidR="00C46DAD" w:rsidRPr="003C6DE1" w:rsidRDefault="00C46DAD"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 xml:space="preserve">Komplementarita s aktivitami OPII, OPD a IROP </w:t>
            </w:r>
            <w:r w:rsidRPr="008978FD">
              <w:rPr>
                <w:rFonts w:ascii="Arial" w:hAnsi="Arial" w:cs="Arial"/>
                <w:color w:val="000000" w:themeColor="text1"/>
                <w:sz w:val="19"/>
                <w:szCs w:val="19"/>
              </w:rPr>
              <w:t>a</w:t>
            </w:r>
            <w:r>
              <w:rPr>
                <w:rFonts w:ascii="Arial" w:hAnsi="Arial" w:cs="Arial"/>
                <w:color w:val="000000" w:themeColor="text1"/>
                <w:sz w:val="19"/>
                <w:szCs w:val="19"/>
              </w:rPr>
              <w:t>/alebo</w:t>
            </w:r>
            <w:r w:rsidRPr="004D7ADC">
              <w:rPr>
                <w:rFonts w:ascii="Arial" w:hAnsi="Arial" w:cs="Arial"/>
                <w:color w:val="000000" w:themeColor="text1"/>
                <w:sz w:val="19"/>
                <w:szCs w:val="19"/>
              </w:rPr>
              <w:t xml:space="preserve"> OPBK</w:t>
            </w:r>
          </w:p>
        </w:tc>
        <w:tc>
          <w:tcPr>
            <w:tcW w:w="1506" w:type="pct"/>
            <w:vMerge w:val="restart"/>
            <w:tcBorders>
              <w:top w:val="single" w:sz="4" w:space="0" w:color="auto"/>
              <w:left w:val="single" w:sz="4" w:space="0" w:color="auto"/>
              <w:bottom w:val="single" w:sz="4" w:space="0" w:color="auto"/>
              <w:right w:val="single" w:sz="4" w:space="0" w:color="auto"/>
            </w:tcBorders>
            <w:vAlign w:val="center"/>
            <w:hideMark/>
          </w:tcPr>
          <w:p w14:paraId="3C646074"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predchádza a/alebo nadväzuje na aktivity Operačného programu Integrovaná infraštruktúra, Operačnému programu Doprava, Integrovaného regionálneho operačného programu a</w:t>
            </w:r>
            <w:r>
              <w:rPr>
                <w:rFonts w:ascii="Arial" w:hAnsi="Arial" w:cs="Arial"/>
                <w:color w:val="000000" w:themeColor="text1"/>
                <w:sz w:val="19"/>
                <w:szCs w:val="19"/>
              </w:rPr>
              <w:t>/alebo</w:t>
            </w:r>
            <w:r w:rsidRPr="004D7ADC">
              <w:rPr>
                <w:rFonts w:ascii="Arial" w:hAnsi="Arial" w:cs="Arial"/>
                <w:color w:val="000000" w:themeColor="text1"/>
                <w:sz w:val="19"/>
                <w:szCs w:val="19"/>
              </w:rPr>
              <w:t xml:space="preserve"> Operačného programu Bratislavský kraj.</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71D50CD7"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 kritérium</w:t>
            </w:r>
          </w:p>
        </w:tc>
        <w:tc>
          <w:tcPr>
            <w:tcW w:w="477" w:type="pct"/>
            <w:tcBorders>
              <w:top w:val="single" w:sz="4" w:space="0" w:color="auto"/>
              <w:left w:val="single" w:sz="4" w:space="0" w:color="auto"/>
              <w:bottom w:val="single" w:sz="4" w:space="0" w:color="auto"/>
              <w:right w:val="single" w:sz="4" w:space="0" w:color="auto"/>
            </w:tcBorders>
            <w:vAlign w:val="center"/>
            <w:hideMark/>
          </w:tcPr>
          <w:p w14:paraId="155A97FB" w14:textId="77777777" w:rsidR="00C46DAD" w:rsidRPr="003C6DE1" w:rsidRDefault="00C46DAD" w:rsidP="002B4558">
            <w:pPr>
              <w:widowControl w:val="0"/>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676" w:type="pct"/>
            <w:tcBorders>
              <w:top w:val="single" w:sz="4" w:space="0" w:color="auto"/>
              <w:left w:val="single" w:sz="4" w:space="0" w:color="auto"/>
              <w:bottom w:val="single" w:sz="4" w:space="0" w:color="auto"/>
              <w:right w:val="single" w:sz="4" w:space="0" w:color="auto"/>
            </w:tcBorders>
            <w:vAlign w:val="center"/>
            <w:hideMark/>
          </w:tcPr>
          <w:p w14:paraId="4F854609" w14:textId="77777777" w:rsidR="00C46DAD" w:rsidRPr="003C6DE1" w:rsidRDefault="00C46DAD" w:rsidP="00B25E8D">
            <w:pPr>
              <w:spacing w:line="288" w:lineRule="auto"/>
              <w:jc w:val="both"/>
              <w:rPr>
                <w:rFonts w:ascii="Arial" w:hAnsi="Arial" w:cs="Arial"/>
                <w:color w:val="000000" w:themeColor="text1"/>
                <w:sz w:val="19"/>
                <w:szCs w:val="19"/>
              </w:rPr>
            </w:pPr>
            <w:r w:rsidRPr="008978FD">
              <w:rPr>
                <w:rFonts w:ascii="Arial" w:hAnsi="Arial" w:cs="Arial"/>
                <w:color w:val="000000" w:themeColor="text1"/>
                <w:sz w:val="19"/>
                <w:szCs w:val="19"/>
              </w:rPr>
              <w:t>Projekt predchádza a/alebo nadväzuje na OPII a/alebo OPD a/alebo</w:t>
            </w:r>
            <w:r>
              <w:rPr>
                <w:rFonts w:ascii="Arial" w:hAnsi="Arial" w:cs="Arial"/>
                <w:color w:val="000000" w:themeColor="text1"/>
                <w:sz w:val="19"/>
                <w:szCs w:val="19"/>
              </w:rPr>
              <w:t xml:space="preserve"> </w:t>
            </w:r>
            <w:r w:rsidRPr="008978FD">
              <w:rPr>
                <w:rFonts w:ascii="Arial" w:hAnsi="Arial" w:cs="Arial"/>
                <w:color w:val="000000" w:themeColor="text1"/>
                <w:sz w:val="19"/>
                <w:szCs w:val="19"/>
              </w:rPr>
              <w:t>IROP a/alebo OPBK.</w:t>
            </w:r>
          </w:p>
        </w:tc>
      </w:tr>
      <w:tr w:rsidR="00C46DAD" w:rsidRPr="003C6DE1" w14:paraId="721ECA8B" w14:textId="77777777" w:rsidTr="005669D2">
        <w:trPr>
          <w:trHeight w:val="655"/>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17883315" w14:textId="77777777" w:rsidR="00C46DAD" w:rsidRPr="003C6DE1" w:rsidRDefault="00C46DAD" w:rsidP="002B4558">
            <w:pPr>
              <w:spacing w:line="288" w:lineRule="auto"/>
              <w:jc w:val="center"/>
              <w:rPr>
                <w:rFonts w:ascii="Arial" w:hAnsi="Arial" w:cs="Arial"/>
                <w:color w:val="000000" w:themeColor="text1"/>
                <w:sz w:val="19"/>
                <w:szCs w:val="19"/>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5F1C6546" w14:textId="77777777" w:rsidR="00C46DAD" w:rsidRPr="003C6DE1" w:rsidRDefault="00C46DAD" w:rsidP="002B4558">
            <w:pPr>
              <w:spacing w:line="288" w:lineRule="auto"/>
              <w:rPr>
                <w:rFonts w:ascii="Arial" w:hAnsi="Arial" w:cs="Arial"/>
                <w:color w:val="000000" w:themeColor="text1"/>
                <w:sz w:val="19"/>
                <w:szCs w:val="19"/>
              </w:rPr>
            </w:pPr>
          </w:p>
        </w:tc>
        <w:tc>
          <w:tcPr>
            <w:tcW w:w="1506" w:type="pct"/>
            <w:vMerge/>
            <w:tcBorders>
              <w:top w:val="single" w:sz="4" w:space="0" w:color="auto"/>
              <w:left w:val="single" w:sz="4" w:space="0" w:color="auto"/>
              <w:bottom w:val="single" w:sz="4" w:space="0" w:color="auto"/>
              <w:right w:val="single" w:sz="4" w:space="0" w:color="auto"/>
            </w:tcBorders>
            <w:vAlign w:val="center"/>
            <w:hideMark/>
          </w:tcPr>
          <w:p w14:paraId="5F66148E" w14:textId="77777777" w:rsidR="00C46DAD" w:rsidRPr="003C6DE1" w:rsidRDefault="00C46DAD"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A2F7B87" w14:textId="77777777" w:rsidR="00C46DAD" w:rsidRPr="003C6DE1" w:rsidRDefault="00C46DAD" w:rsidP="002B4558">
            <w:pPr>
              <w:spacing w:line="288" w:lineRule="auto"/>
              <w:jc w:val="center"/>
              <w:rPr>
                <w:rFonts w:ascii="Arial"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3AA2D21E" w14:textId="77777777" w:rsidR="00C46DAD" w:rsidRPr="003C6DE1" w:rsidRDefault="00C46DAD" w:rsidP="002B4558">
            <w:pPr>
              <w:widowControl w:val="0"/>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676" w:type="pct"/>
            <w:tcBorders>
              <w:top w:val="single" w:sz="4" w:space="0" w:color="auto"/>
              <w:left w:val="single" w:sz="4" w:space="0" w:color="auto"/>
              <w:bottom w:val="single" w:sz="4" w:space="0" w:color="auto"/>
              <w:right w:val="single" w:sz="4" w:space="0" w:color="auto"/>
            </w:tcBorders>
            <w:vAlign w:val="center"/>
            <w:hideMark/>
          </w:tcPr>
          <w:p w14:paraId="1363AE34" w14:textId="77777777" w:rsidR="00C46DAD" w:rsidRPr="003C6DE1" w:rsidRDefault="00C46DAD" w:rsidP="00B25E8D">
            <w:pPr>
              <w:spacing w:line="288" w:lineRule="auto"/>
              <w:jc w:val="both"/>
              <w:rPr>
                <w:rFonts w:ascii="Arial" w:hAnsi="Arial" w:cs="Arial"/>
                <w:color w:val="000000" w:themeColor="text1"/>
                <w:sz w:val="19"/>
                <w:szCs w:val="19"/>
              </w:rPr>
            </w:pPr>
            <w:r w:rsidRPr="008978FD">
              <w:rPr>
                <w:rFonts w:ascii="Arial" w:hAnsi="Arial" w:cs="Arial"/>
                <w:color w:val="000000" w:themeColor="text1"/>
                <w:sz w:val="19"/>
                <w:szCs w:val="19"/>
              </w:rPr>
              <w:t>Projekt nepredchádza a/alebo nadväzuje na aktivity OPII, OPD, IROP, ani OPBK.</w:t>
            </w:r>
          </w:p>
        </w:tc>
      </w:tr>
    </w:tbl>
    <w:p w14:paraId="224D258B" w14:textId="77729294" w:rsidR="00A91231"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AE415A" w:rsidRPr="001372B5">
        <w:rPr>
          <w:rFonts w:ascii="Arial" w:hAnsi="Arial" w:cs="Arial"/>
          <w:color w:val="000000" w:themeColor="text1"/>
          <w:sz w:val="19"/>
          <w:szCs w:val="19"/>
        </w:rPr>
        <w:t>očakávané</w:t>
      </w:r>
      <w:r w:rsidRPr="001372B5">
        <w:rPr>
          <w:rFonts w:ascii="Arial" w:hAnsi="Arial" w:cs="Arial"/>
          <w:color w:val="000000" w:themeColor="text1"/>
          <w:sz w:val="19"/>
          <w:szCs w:val="19"/>
        </w:rPr>
        <w:t xml:space="preserve"> merateľné ukazovatele, príloha Opis projektu.</w:t>
      </w:r>
    </w:p>
    <w:p w14:paraId="04A60078" w14:textId="77777777" w:rsidR="002069C9"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Hodnotiteľ posúdi, či je v rámci žiadosti o NFP deklarovaná komplementarita s</w:t>
      </w:r>
      <w:r w:rsidR="00592750" w:rsidRPr="001372B5">
        <w:rPr>
          <w:rFonts w:ascii="Arial" w:hAnsi="Arial" w:cs="Arial"/>
          <w:color w:val="000000" w:themeColor="text1"/>
          <w:sz w:val="19"/>
          <w:szCs w:val="19"/>
        </w:rPr>
        <w:t xml:space="preserve"> aktivitami </w:t>
      </w:r>
      <w:r w:rsidR="00B83738" w:rsidRPr="001372B5">
        <w:rPr>
          <w:rFonts w:ascii="Arial" w:hAnsi="Arial" w:cs="Arial"/>
          <w:color w:val="000000" w:themeColor="text1"/>
          <w:sz w:val="19"/>
          <w:szCs w:val="19"/>
        </w:rPr>
        <w:t>Operačného programu Integrovaná infraštruktúra (</w:t>
      </w:r>
      <w:r w:rsidR="000319CC" w:rsidRPr="001372B5">
        <w:rPr>
          <w:rFonts w:ascii="Arial" w:hAnsi="Arial" w:cs="Arial"/>
          <w:color w:val="000000" w:themeColor="text1"/>
          <w:sz w:val="19"/>
          <w:szCs w:val="19"/>
        </w:rPr>
        <w:t xml:space="preserve">napr. </w:t>
      </w:r>
      <w:r w:rsidR="00B83738" w:rsidRPr="001372B5">
        <w:rPr>
          <w:rFonts w:ascii="Arial" w:hAnsi="Arial" w:cs="Arial"/>
          <w:color w:val="000000" w:themeColor="text1"/>
          <w:sz w:val="19"/>
          <w:szCs w:val="19"/>
        </w:rPr>
        <w:t>PO 3 – Verejná osobná doprava),</w:t>
      </w:r>
      <w:r w:rsidR="00592750" w:rsidRPr="001372B5">
        <w:rPr>
          <w:rFonts w:ascii="Arial" w:hAnsi="Arial" w:cs="Arial"/>
          <w:color w:val="000000" w:themeColor="text1"/>
          <w:sz w:val="19"/>
          <w:szCs w:val="19"/>
        </w:rPr>
        <w:t xml:space="preserve"> </w:t>
      </w:r>
      <w:r w:rsidR="00B83738" w:rsidRPr="001372B5">
        <w:rPr>
          <w:rFonts w:ascii="Arial" w:hAnsi="Arial" w:cs="Arial"/>
          <w:color w:val="000000" w:themeColor="text1"/>
          <w:sz w:val="19"/>
          <w:szCs w:val="19"/>
        </w:rPr>
        <w:t>Operačnému programu Doprava</w:t>
      </w:r>
      <w:r w:rsidR="000319CC" w:rsidRPr="001372B5">
        <w:rPr>
          <w:rFonts w:ascii="Arial" w:hAnsi="Arial" w:cs="Arial"/>
          <w:color w:val="000000" w:themeColor="text1"/>
          <w:sz w:val="19"/>
          <w:szCs w:val="19"/>
        </w:rPr>
        <w:t xml:space="preserve"> (napr. PO4 Infraštruktúra a dopravné prostriedky integrovaných dopravných systémov</w:t>
      </w:r>
      <w:r w:rsidR="0062219D" w:rsidRPr="001372B5">
        <w:rPr>
          <w:rFonts w:ascii="Arial" w:hAnsi="Arial" w:cs="Arial"/>
          <w:color w:val="000000" w:themeColor="text1"/>
          <w:sz w:val="19"/>
          <w:szCs w:val="19"/>
        </w:rPr>
        <w:t>)</w:t>
      </w:r>
      <w:r w:rsidR="00B83738" w:rsidRPr="001372B5">
        <w:rPr>
          <w:rFonts w:ascii="Arial" w:hAnsi="Arial" w:cs="Arial"/>
          <w:color w:val="000000" w:themeColor="text1"/>
          <w:sz w:val="19"/>
          <w:szCs w:val="19"/>
        </w:rPr>
        <w:t xml:space="preserve">, </w:t>
      </w:r>
      <w:r w:rsidR="00592750" w:rsidRPr="001372B5">
        <w:rPr>
          <w:rFonts w:ascii="Arial" w:hAnsi="Arial" w:cs="Arial"/>
          <w:color w:val="000000" w:themeColor="text1"/>
          <w:sz w:val="19"/>
          <w:szCs w:val="19"/>
        </w:rPr>
        <w:t xml:space="preserve">IROP </w:t>
      </w:r>
      <w:r w:rsidR="00B83738" w:rsidRPr="001372B5">
        <w:rPr>
          <w:rFonts w:ascii="Arial" w:hAnsi="Arial" w:cs="Arial"/>
          <w:color w:val="000000" w:themeColor="text1"/>
          <w:sz w:val="19"/>
          <w:szCs w:val="19"/>
        </w:rPr>
        <w:t>a/alebo Operačného programu Bratislavský kraj</w:t>
      </w:r>
      <w:r w:rsidR="00382054" w:rsidRPr="001372B5">
        <w:rPr>
          <w:rFonts w:ascii="Arial" w:hAnsi="Arial" w:cs="Arial"/>
          <w:color w:val="000000" w:themeColor="text1"/>
          <w:sz w:val="19"/>
          <w:szCs w:val="19"/>
        </w:rPr>
        <w:t xml:space="preserve"> napr. opatrenie 1.2 Regionálna a mestská hromadná doprava)</w:t>
      </w:r>
      <w:r w:rsidR="00843909" w:rsidRPr="001372B5">
        <w:rPr>
          <w:rFonts w:ascii="Arial" w:hAnsi="Arial" w:cs="Arial"/>
          <w:color w:val="000000" w:themeColor="text1"/>
          <w:sz w:val="19"/>
          <w:szCs w:val="19"/>
        </w:rPr>
        <w:t xml:space="preserve">. </w:t>
      </w:r>
      <w:r w:rsidR="00142679" w:rsidRPr="001372B5">
        <w:rPr>
          <w:rFonts w:ascii="Arial" w:hAnsi="Arial" w:cs="Arial"/>
          <w:color w:val="000000" w:themeColor="text1"/>
          <w:sz w:val="19"/>
          <w:szCs w:val="19"/>
        </w:rPr>
        <w:t>N</w:t>
      </w:r>
      <w:r w:rsidR="007B640E" w:rsidRPr="001372B5">
        <w:rPr>
          <w:rFonts w:ascii="Arial" w:hAnsi="Arial" w:cs="Arial"/>
          <w:color w:val="000000" w:themeColor="text1"/>
          <w:sz w:val="19"/>
          <w:szCs w:val="19"/>
        </w:rPr>
        <w:t>ásledne posú</w:t>
      </w:r>
      <w:r w:rsidR="00F443D3" w:rsidRPr="001372B5">
        <w:rPr>
          <w:rFonts w:ascii="Arial" w:hAnsi="Arial" w:cs="Arial"/>
          <w:color w:val="000000" w:themeColor="text1"/>
          <w:sz w:val="19"/>
          <w:szCs w:val="19"/>
        </w:rPr>
        <w:t>di, č</w:t>
      </w:r>
      <w:r w:rsidR="007B640E" w:rsidRPr="001372B5">
        <w:rPr>
          <w:rFonts w:ascii="Arial" w:hAnsi="Arial" w:cs="Arial"/>
          <w:color w:val="000000" w:themeColor="text1"/>
          <w:sz w:val="19"/>
          <w:szCs w:val="19"/>
        </w:rPr>
        <w:t>i deklarovaný</w:t>
      </w:r>
      <w:r w:rsidR="00142679" w:rsidRPr="001372B5">
        <w:rPr>
          <w:rFonts w:ascii="Arial" w:hAnsi="Arial" w:cs="Arial"/>
          <w:color w:val="000000" w:themeColor="text1"/>
          <w:sz w:val="19"/>
          <w:szCs w:val="19"/>
        </w:rPr>
        <w:t xml:space="preserve"> príspevok vyplýva z realizácie konkrétnych aktivít projektu pričom realizácia projektu predchádza</w:t>
      </w:r>
      <w:r w:rsidR="002069C9" w:rsidRPr="001372B5">
        <w:rPr>
          <w:rFonts w:ascii="Arial" w:hAnsi="Arial" w:cs="Arial"/>
          <w:color w:val="000000" w:themeColor="text1"/>
          <w:sz w:val="19"/>
          <w:szCs w:val="19"/>
        </w:rPr>
        <w:t xml:space="preserve"> (spracovanie strategických dokumentov a realizáciu opatrení na preferenciu MHD) alebo </w:t>
      </w:r>
      <w:r w:rsidR="00991B20" w:rsidRPr="001372B5">
        <w:rPr>
          <w:rFonts w:ascii="Arial" w:hAnsi="Arial" w:cs="Arial"/>
          <w:color w:val="000000" w:themeColor="text1"/>
          <w:sz w:val="19"/>
          <w:szCs w:val="19"/>
        </w:rPr>
        <w:t>nadväzuje</w:t>
      </w:r>
      <w:r w:rsidR="002069C9" w:rsidRPr="001372B5">
        <w:rPr>
          <w:rFonts w:ascii="Arial" w:hAnsi="Arial" w:cs="Arial"/>
          <w:color w:val="000000" w:themeColor="text1"/>
          <w:sz w:val="19"/>
          <w:szCs w:val="19"/>
        </w:rPr>
        <w:t xml:space="preserve"> (budovanie infraštruktúry doplnkovej </w:t>
      </w:r>
      <w:r w:rsidR="002069C9" w:rsidRPr="001372B5">
        <w:rPr>
          <w:rFonts w:ascii="Arial" w:hAnsi="Arial" w:cs="Arial"/>
          <w:color w:val="000000" w:themeColor="text1"/>
          <w:sz w:val="19"/>
          <w:szCs w:val="19"/>
        </w:rPr>
        <w:lastRenderedPageBreak/>
        <w:t>autobusovej dopravy, opatrenia pre cestnú dopravu, dispečerské systémy a pod.)</w:t>
      </w:r>
      <w:r w:rsidR="00991B20" w:rsidRPr="001372B5">
        <w:rPr>
          <w:rFonts w:ascii="Arial" w:hAnsi="Arial" w:cs="Arial"/>
          <w:color w:val="000000" w:themeColor="text1"/>
          <w:sz w:val="19"/>
          <w:szCs w:val="19"/>
        </w:rPr>
        <w:t xml:space="preserve"> na </w:t>
      </w:r>
      <w:r w:rsidR="00592750" w:rsidRPr="001372B5">
        <w:rPr>
          <w:rFonts w:ascii="Arial" w:hAnsi="Arial" w:cs="Arial"/>
          <w:color w:val="000000" w:themeColor="text1"/>
          <w:sz w:val="19"/>
          <w:szCs w:val="19"/>
        </w:rPr>
        <w:t>aktivit</w:t>
      </w:r>
      <w:r w:rsidR="00991B20" w:rsidRPr="001372B5">
        <w:rPr>
          <w:rFonts w:ascii="Arial" w:hAnsi="Arial" w:cs="Arial"/>
          <w:color w:val="000000" w:themeColor="text1"/>
          <w:sz w:val="19"/>
          <w:szCs w:val="19"/>
        </w:rPr>
        <w:t>y</w:t>
      </w:r>
      <w:r w:rsidR="002069C9" w:rsidRPr="001372B5">
        <w:rPr>
          <w:rFonts w:ascii="Arial" w:hAnsi="Arial" w:cs="Arial"/>
          <w:color w:val="000000" w:themeColor="text1"/>
          <w:sz w:val="19"/>
          <w:szCs w:val="19"/>
        </w:rPr>
        <w:t xml:space="preserve"> </w:t>
      </w:r>
      <w:r w:rsidR="00592750" w:rsidRPr="001372B5">
        <w:rPr>
          <w:rFonts w:ascii="Arial" w:hAnsi="Arial" w:cs="Arial"/>
          <w:color w:val="000000" w:themeColor="text1"/>
          <w:sz w:val="19"/>
          <w:szCs w:val="19"/>
        </w:rPr>
        <w:t xml:space="preserve"> realizovan</w:t>
      </w:r>
      <w:r w:rsidR="00991B20" w:rsidRPr="001372B5">
        <w:rPr>
          <w:rFonts w:ascii="Arial" w:hAnsi="Arial" w:cs="Arial"/>
          <w:color w:val="000000" w:themeColor="text1"/>
          <w:sz w:val="19"/>
          <w:szCs w:val="19"/>
        </w:rPr>
        <w:t>é</w:t>
      </w:r>
      <w:r w:rsidR="00592750" w:rsidRPr="001372B5">
        <w:rPr>
          <w:rFonts w:ascii="Arial" w:hAnsi="Arial" w:cs="Arial"/>
          <w:color w:val="000000" w:themeColor="text1"/>
          <w:sz w:val="19"/>
          <w:szCs w:val="19"/>
        </w:rPr>
        <w:t xml:space="preserve"> prostredníctvom OPII </w:t>
      </w:r>
      <w:r w:rsidRPr="001372B5">
        <w:rPr>
          <w:rFonts w:ascii="Arial" w:hAnsi="Arial" w:cs="Arial"/>
          <w:color w:val="000000" w:themeColor="text1"/>
          <w:sz w:val="19"/>
          <w:szCs w:val="19"/>
        </w:rPr>
        <w:t xml:space="preserve"> </w:t>
      </w:r>
      <w:r w:rsidR="00991B20" w:rsidRPr="001372B5">
        <w:rPr>
          <w:rFonts w:ascii="Arial" w:hAnsi="Arial" w:cs="Arial"/>
          <w:color w:val="000000" w:themeColor="text1"/>
          <w:sz w:val="19"/>
          <w:szCs w:val="19"/>
        </w:rPr>
        <w:t>a/alebo IROP</w:t>
      </w:r>
      <w:r w:rsidR="00843909" w:rsidRPr="001372B5">
        <w:rPr>
          <w:rFonts w:ascii="Arial" w:hAnsi="Arial" w:cs="Arial"/>
          <w:color w:val="000000" w:themeColor="text1"/>
          <w:sz w:val="19"/>
          <w:szCs w:val="19"/>
        </w:rPr>
        <w:t>.</w:t>
      </w:r>
      <w:r w:rsidR="00991B20" w:rsidRPr="001372B5">
        <w:rPr>
          <w:rFonts w:ascii="Arial" w:hAnsi="Arial" w:cs="Arial"/>
          <w:color w:val="000000" w:themeColor="text1"/>
          <w:sz w:val="19"/>
          <w:szCs w:val="19"/>
        </w:rPr>
        <w:t xml:space="preserve"> </w:t>
      </w:r>
      <w:r w:rsidRPr="001372B5">
        <w:rPr>
          <w:rFonts w:ascii="Arial" w:hAnsi="Arial" w:cs="Arial"/>
          <w:color w:val="000000" w:themeColor="text1"/>
          <w:sz w:val="19"/>
          <w:szCs w:val="19"/>
        </w:rPr>
        <w:t>V</w:t>
      </w:r>
      <w:r w:rsidR="002069C9" w:rsidRPr="001372B5">
        <w:rPr>
          <w:rFonts w:ascii="Arial" w:hAnsi="Arial" w:cs="Arial"/>
          <w:color w:val="000000" w:themeColor="text1"/>
          <w:sz w:val="19"/>
          <w:szCs w:val="19"/>
        </w:rPr>
        <w:t> </w:t>
      </w:r>
      <w:r w:rsidRPr="001372B5">
        <w:rPr>
          <w:rFonts w:ascii="Arial" w:hAnsi="Arial" w:cs="Arial"/>
          <w:color w:val="000000" w:themeColor="text1"/>
          <w:sz w:val="19"/>
          <w:szCs w:val="19"/>
        </w:rPr>
        <w:t>prípade</w:t>
      </w:r>
      <w:r w:rsidR="002069C9" w:rsidRPr="001372B5">
        <w:rPr>
          <w:rFonts w:ascii="Arial" w:hAnsi="Arial" w:cs="Arial"/>
          <w:color w:val="000000" w:themeColor="text1"/>
          <w:sz w:val="19"/>
          <w:szCs w:val="19"/>
        </w:rPr>
        <w:t>, že projekt predchádza/nadväzuje na aktivity OPII a/alebo IROP</w:t>
      </w:r>
      <w:r w:rsidRPr="001372B5">
        <w:rPr>
          <w:rFonts w:ascii="Arial" w:hAnsi="Arial" w:cs="Arial"/>
          <w:color w:val="000000" w:themeColor="text1"/>
          <w:sz w:val="19"/>
          <w:szCs w:val="19"/>
        </w:rPr>
        <w:t xml:space="preserve"> pridelí bodovú </w:t>
      </w:r>
      <w:r w:rsidR="001372B5">
        <w:rPr>
          <w:rFonts w:ascii="Arial" w:hAnsi="Arial" w:cs="Arial"/>
          <w:color w:val="000000" w:themeColor="text1"/>
          <w:sz w:val="19"/>
          <w:szCs w:val="19"/>
        </w:rPr>
        <w:t>hodnotu (</w:t>
      </w:r>
      <w:r w:rsidR="00BB0BDE" w:rsidRPr="001372B5">
        <w:rPr>
          <w:rFonts w:ascii="Arial" w:hAnsi="Arial" w:cs="Arial"/>
          <w:color w:val="000000" w:themeColor="text1"/>
          <w:sz w:val="19"/>
          <w:szCs w:val="19"/>
        </w:rPr>
        <w:t>4</w:t>
      </w:r>
      <w:r w:rsidR="001372B5">
        <w:rPr>
          <w:rFonts w:ascii="Arial" w:hAnsi="Arial" w:cs="Arial"/>
          <w:color w:val="000000" w:themeColor="text1"/>
          <w:sz w:val="19"/>
          <w:szCs w:val="19"/>
        </w:rPr>
        <w:t>)</w:t>
      </w:r>
      <w:r w:rsidRPr="001372B5">
        <w:rPr>
          <w:rFonts w:ascii="Arial" w:hAnsi="Arial" w:cs="Arial"/>
          <w:color w:val="000000" w:themeColor="text1"/>
          <w:sz w:val="19"/>
          <w:szCs w:val="19"/>
        </w:rPr>
        <w:t xml:space="preserve">, v opačnom </w:t>
      </w:r>
      <w:r w:rsidR="001372B5">
        <w:rPr>
          <w:rFonts w:ascii="Arial" w:hAnsi="Arial" w:cs="Arial"/>
          <w:color w:val="000000" w:themeColor="text1"/>
          <w:sz w:val="19"/>
          <w:szCs w:val="19"/>
        </w:rPr>
        <w:t>prípade pridelí bodovú hodnotu (0)</w:t>
      </w:r>
      <w:r w:rsidR="002069C9" w:rsidRPr="001372B5">
        <w:rPr>
          <w:rFonts w:ascii="Arial" w:hAnsi="Arial" w:cs="Arial"/>
          <w:color w:val="000000" w:themeColor="text1"/>
          <w:sz w:val="19"/>
          <w:szCs w:val="19"/>
        </w:rPr>
        <w:t>.</w:t>
      </w:r>
    </w:p>
    <w:p w14:paraId="6F6CAD32" w14:textId="77777777" w:rsidR="009370F2"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1372B5">
        <w:rPr>
          <w:rFonts w:ascii="Arial" w:hAnsi="Arial" w:cs="Arial"/>
          <w:color w:val="000000" w:themeColor="text1"/>
          <w:sz w:val="19"/>
          <w:szCs w:val="19"/>
        </w:rPr>
        <w:t>bodového</w:t>
      </w:r>
      <w:r w:rsidRPr="001372B5">
        <w:rPr>
          <w:rFonts w:ascii="Arial" w:hAnsi="Arial" w:cs="Arial"/>
          <w:color w:val="000000" w:themeColor="text1"/>
          <w:sz w:val="19"/>
          <w:szCs w:val="19"/>
        </w:rPr>
        <w:t xml:space="preserve"> kritéria.</w:t>
      </w: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9370F2" w:rsidRPr="003C6DE1" w14:paraId="66BF77B6" w14:textId="77777777" w:rsidTr="008F3475">
        <w:trPr>
          <w:trHeight w:val="397"/>
        </w:trPr>
        <w:tc>
          <w:tcPr>
            <w:tcW w:w="189" w:type="pct"/>
            <w:shd w:val="clear" w:color="auto" w:fill="DEEAF6" w:themeFill="accent1" w:themeFillTint="33"/>
            <w:vAlign w:val="center"/>
            <w:hideMark/>
          </w:tcPr>
          <w:p w14:paraId="373D3A72"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42F7F4D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D77C1C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3650DC0F"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7170836"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8" w:type="pct"/>
            <w:shd w:val="clear" w:color="auto" w:fill="DEEAF6" w:themeFill="accent1" w:themeFillTint="33"/>
            <w:vAlign w:val="center"/>
            <w:hideMark/>
          </w:tcPr>
          <w:p w14:paraId="29A2D483"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8F3475" w:rsidRPr="003C6DE1" w14:paraId="2A13986C" w14:textId="77777777" w:rsidTr="008F3475">
        <w:trPr>
          <w:trHeight w:val="361"/>
        </w:trPr>
        <w:tc>
          <w:tcPr>
            <w:tcW w:w="189" w:type="pct"/>
            <w:vMerge w:val="restart"/>
            <w:tcBorders>
              <w:top w:val="single" w:sz="4" w:space="0" w:color="auto"/>
              <w:left w:val="single" w:sz="4" w:space="0" w:color="auto"/>
              <w:right w:val="single" w:sz="4" w:space="0" w:color="auto"/>
            </w:tcBorders>
            <w:vAlign w:val="center"/>
          </w:tcPr>
          <w:p w14:paraId="5A605DF4" w14:textId="77777777" w:rsidR="008F3475" w:rsidRPr="003C6DE1" w:rsidRDefault="008F3475"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1.9</w:t>
            </w:r>
          </w:p>
        </w:tc>
        <w:tc>
          <w:tcPr>
            <w:tcW w:w="844" w:type="pct"/>
            <w:vMerge w:val="restart"/>
            <w:tcBorders>
              <w:top w:val="single" w:sz="4" w:space="0" w:color="auto"/>
              <w:left w:val="single" w:sz="4" w:space="0" w:color="auto"/>
              <w:right w:val="single" w:sz="4" w:space="0" w:color="auto"/>
            </w:tcBorders>
            <w:vAlign w:val="center"/>
          </w:tcPr>
          <w:p w14:paraId="3E013581" w14:textId="77777777" w:rsidR="008F3475" w:rsidRPr="003C6DE1" w:rsidRDefault="008F3475" w:rsidP="00AD611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 xml:space="preserve">Príspevok projektu k integrovaným operáciám </w:t>
            </w:r>
          </w:p>
        </w:tc>
        <w:tc>
          <w:tcPr>
            <w:tcW w:w="1496" w:type="pct"/>
            <w:vMerge w:val="restart"/>
            <w:tcBorders>
              <w:top w:val="single" w:sz="4" w:space="0" w:color="auto"/>
              <w:left w:val="single" w:sz="4" w:space="0" w:color="auto"/>
              <w:right w:val="single" w:sz="4" w:space="0" w:color="auto"/>
            </w:tcBorders>
            <w:vAlign w:val="center"/>
          </w:tcPr>
          <w:p w14:paraId="4F6E63DD" w14:textId="77777777" w:rsidR="008F3475" w:rsidRPr="004D7ADC" w:rsidRDefault="008F3475"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p w14:paraId="58F9F27F" w14:textId="77777777" w:rsidR="008F3475" w:rsidRPr="003C6DE1" w:rsidRDefault="008F3475" w:rsidP="00AE415A">
            <w:pPr>
              <w:spacing w:line="288" w:lineRule="auto"/>
              <w:rPr>
                <w:rFonts w:ascii="Arial" w:hAnsi="Arial" w:cs="Arial"/>
                <w:color w:val="000000" w:themeColor="text1"/>
                <w:sz w:val="19"/>
                <w:szCs w:val="19"/>
              </w:rPr>
            </w:pPr>
          </w:p>
        </w:tc>
        <w:tc>
          <w:tcPr>
            <w:tcW w:w="453" w:type="pct"/>
            <w:vMerge w:val="restart"/>
            <w:tcBorders>
              <w:top w:val="single" w:sz="4" w:space="0" w:color="auto"/>
              <w:left w:val="single" w:sz="4" w:space="0" w:color="auto"/>
              <w:right w:val="single" w:sz="4" w:space="0" w:color="auto"/>
            </w:tcBorders>
            <w:vAlign w:val="center"/>
          </w:tcPr>
          <w:p w14:paraId="07D8CA7B" w14:textId="77777777" w:rsidR="008F3475" w:rsidRPr="004D7ADC" w:rsidRDefault="008F3475" w:rsidP="00AE415A">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22DC8A15" w14:textId="77777777" w:rsidR="008F3475" w:rsidRPr="003C6DE1" w:rsidRDefault="008F3475" w:rsidP="00AE415A">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01AA005B" w14:textId="77777777" w:rsidR="008F3475" w:rsidRPr="003C6DE1" w:rsidRDefault="008F3475" w:rsidP="00AD6113">
            <w:pPr>
              <w:widowControl w:val="0"/>
              <w:spacing w:line="288" w:lineRule="auto"/>
              <w:jc w:val="center"/>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6</w:t>
            </w:r>
          </w:p>
        </w:tc>
        <w:tc>
          <w:tcPr>
            <w:tcW w:w="1558" w:type="pct"/>
            <w:tcBorders>
              <w:top w:val="single" w:sz="4" w:space="0" w:color="auto"/>
              <w:left w:val="single" w:sz="4" w:space="0" w:color="auto"/>
              <w:bottom w:val="single" w:sz="4" w:space="0" w:color="auto"/>
              <w:right w:val="single" w:sz="4" w:space="0" w:color="auto"/>
            </w:tcBorders>
          </w:tcPr>
          <w:p w14:paraId="71DC436D" w14:textId="77777777" w:rsidR="008F3475" w:rsidRPr="003C6DE1" w:rsidRDefault="008F3475" w:rsidP="00B25E8D">
            <w:pPr>
              <w:spacing w:line="288" w:lineRule="auto"/>
              <w:jc w:val="both"/>
              <w:rPr>
                <w:rFonts w:ascii="Arial" w:eastAsiaTheme="minorHAnsi" w:hAnsi="Arial" w:cs="Arial"/>
                <w:color w:val="000000" w:themeColor="text1"/>
                <w:sz w:val="19"/>
                <w:szCs w:val="19"/>
              </w:rPr>
            </w:pPr>
            <w:r w:rsidRPr="004D7ADC">
              <w:rPr>
                <w:rFonts w:ascii="Arial" w:eastAsia="Helvetica" w:hAnsi="Arial" w:cs="Arial"/>
                <w:color w:val="000000" w:themeColor="text1"/>
                <w:sz w:val="19"/>
                <w:szCs w:val="19"/>
              </w:rPr>
              <w:t xml:space="preserve">Projekt je súčasťou integrovanej operácie uvedenej v RIÚS/IÚS UMR </w:t>
            </w:r>
            <w:r w:rsidRPr="004D7ADC">
              <w:rPr>
                <w:rFonts w:ascii="Arial" w:hAnsi="Arial" w:cs="Arial"/>
                <w:color w:val="000000" w:themeColor="text1"/>
                <w:sz w:val="19"/>
                <w:szCs w:val="19"/>
              </w:rPr>
              <w:t xml:space="preserve">a podporuje integrovaný prístup a vytvára synergický efekt s inými aktivitami IROP alebo iných OP. </w:t>
            </w:r>
          </w:p>
        </w:tc>
      </w:tr>
      <w:tr w:rsidR="008F3475" w:rsidRPr="003C6DE1" w14:paraId="60493A14" w14:textId="77777777" w:rsidTr="008F3475">
        <w:trPr>
          <w:trHeight w:val="732"/>
        </w:trPr>
        <w:tc>
          <w:tcPr>
            <w:tcW w:w="189" w:type="pct"/>
            <w:vMerge/>
            <w:tcBorders>
              <w:left w:val="single" w:sz="4" w:space="0" w:color="auto"/>
              <w:right w:val="single" w:sz="4" w:space="0" w:color="auto"/>
            </w:tcBorders>
            <w:vAlign w:val="center"/>
          </w:tcPr>
          <w:p w14:paraId="4CCB34EF" w14:textId="77777777" w:rsidR="008F3475" w:rsidRPr="003C6DE1" w:rsidRDefault="008F3475" w:rsidP="008A663F">
            <w:pPr>
              <w:spacing w:line="288" w:lineRule="auto"/>
              <w:jc w:val="center"/>
              <w:rPr>
                <w:rFonts w:ascii="Arial" w:eastAsiaTheme="minorHAnsi" w:hAnsi="Arial" w:cs="Arial"/>
                <w:color w:val="000000" w:themeColor="text1"/>
                <w:sz w:val="19"/>
                <w:szCs w:val="19"/>
              </w:rPr>
            </w:pPr>
          </w:p>
        </w:tc>
        <w:tc>
          <w:tcPr>
            <w:tcW w:w="844" w:type="pct"/>
            <w:vMerge/>
            <w:tcBorders>
              <w:left w:val="single" w:sz="4" w:space="0" w:color="auto"/>
              <w:right w:val="single" w:sz="4" w:space="0" w:color="auto"/>
            </w:tcBorders>
            <w:vAlign w:val="center"/>
          </w:tcPr>
          <w:p w14:paraId="2ABA9C87" w14:textId="77777777" w:rsidR="008F3475" w:rsidRPr="003C6DE1" w:rsidRDefault="008F3475" w:rsidP="008A663F">
            <w:pPr>
              <w:spacing w:line="288" w:lineRule="auto"/>
              <w:rPr>
                <w:rFonts w:ascii="Arial" w:eastAsiaTheme="minorHAnsi" w:hAnsi="Arial" w:cs="Arial"/>
                <w:color w:val="000000" w:themeColor="text1"/>
                <w:sz w:val="19"/>
                <w:szCs w:val="19"/>
              </w:rPr>
            </w:pPr>
          </w:p>
        </w:tc>
        <w:tc>
          <w:tcPr>
            <w:tcW w:w="1496" w:type="pct"/>
            <w:vMerge/>
            <w:tcBorders>
              <w:left w:val="single" w:sz="4" w:space="0" w:color="auto"/>
              <w:right w:val="single" w:sz="4" w:space="0" w:color="auto"/>
            </w:tcBorders>
            <w:vAlign w:val="center"/>
          </w:tcPr>
          <w:p w14:paraId="5413A981" w14:textId="77777777" w:rsidR="008F3475" w:rsidRPr="003C6DE1" w:rsidRDefault="008F3475" w:rsidP="008A663F">
            <w:pPr>
              <w:spacing w:line="288" w:lineRule="auto"/>
              <w:rPr>
                <w:rFonts w:ascii="Arial" w:eastAsiaTheme="minorHAnsi" w:hAnsi="Arial" w:cs="Arial"/>
                <w:color w:val="000000" w:themeColor="text1"/>
                <w:sz w:val="19"/>
                <w:szCs w:val="19"/>
              </w:rPr>
            </w:pPr>
          </w:p>
        </w:tc>
        <w:tc>
          <w:tcPr>
            <w:tcW w:w="453" w:type="pct"/>
            <w:vMerge/>
            <w:tcBorders>
              <w:left w:val="single" w:sz="4" w:space="0" w:color="auto"/>
              <w:right w:val="single" w:sz="4" w:space="0" w:color="auto"/>
            </w:tcBorders>
            <w:vAlign w:val="center"/>
          </w:tcPr>
          <w:p w14:paraId="115A9820" w14:textId="77777777" w:rsidR="008F3475" w:rsidRPr="003C6DE1" w:rsidRDefault="008F3475"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right w:val="single" w:sz="4" w:space="0" w:color="auto"/>
            </w:tcBorders>
            <w:vAlign w:val="center"/>
          </w:tcPr>
          <w:p w14:paraId="5B8ACA6E" w14:textId="77777777" w:rsidR="008F3475" w:rsidRPr="003C6DE1" w:rsidRDefault="008F3475" w:rsidP="008A663F">
            <w:pPr>
              <w:widowControl w:val="0"/>
              <w:spacing w:line="288" w:lineRule="auto"/>
              <w:jc w:val="center"/>
              <w:rPr>
                <w:rFonts w:ascii="Arial" w:eastAsiaTheme="minorHAnsi" w:hAnsi="Arial" w:cs="Arial"/>
                <w:color w:val="000000" w:themeColor="text1"/>
                <w:sz w:val="19"/>
                <w:szCs w:val="19"/>
                <w:u w:color="000000"/>
              </w:rPr>
            </w:pPr>
            <w:r w:rsidRPr="004D7ADC">
              <w:rPr>
                <w:rFonts w:ascii="Arial" w:hAnsi="Arial" w:cs="Arial"/>
                <w:color w:val="000000" w:themeColor="text1"/>
                <w:sz w:val="19"/>
                <w:szCs w:val="19"/>
              </w:rPr>
              <w:t>0</w:t>
            </w:r>
          </w:p>
        </w:tc>
        <w:tc>
          <w:tcPr>
            <w:tcW w:w="1558" w:type="pct"/>
            <w:tcBorders>
              <w:top w:val="single" w:sz="4" w:space="0" w:color="auto"/>
              <w:left w:val="single" w:sz="4" w:space="0" w:color="auto"/>
              <w:right w:val="single" w:sz="4" w:space="0" w:color="auto"/>
            </w:tcBorders>
          </w:tcPr>
          <w:p w14:paraId="7684D0C0" w14:textId="77777777" w:rsidR="008F3475" w:rsidRPr="003C6DE1" w:rsidRDefault="008F3475" w:rsidP="00B25E8D">
            <w:pPr>
              <w:spacing w:line="288" w:lineRule="auto"/>
              <w:jc w:val="both"/>
              <w:rPr>
                <w:rFonts w:ascii="Arial" w:eastAsiaTheme="minorHAnsi" w:hAnsi="Arial" w:cs="Arial"/>
                <w:color w:val="000000" w:themeColor="text1"/>
                <w:sz w:val="19"/>
                <w:szCs w:val="19"/>
              </w:rPr>
            </w:pPr>
            <w:r w:rsidRPr="004D7ADC">
              <w:rPr>
                <w:rFonts w:ascii="Arial" w:eastAsia="Helvetica" w:hAnsi="Arial" w:cs="Arial"/>
                <w:color w:val="000000" w:themeColor="text1"/>
                <w:sz w:val="19"/>
                <w:szCs w:val="19"/>
              </w:rPr>
              <w:t xml:space="preserve">Projekt nie je súčasťou integrovanej operácie uvedenej v RIÚS/IÚS UMR </w:t>
            </w:r>
            <w:r w:rsidRPr="004D7ADC">
              <w:rPr>
                <w:rFonts w:ascii="Arial" w:hAnsi="Arial" w:cs="Arial"/>
                <w:color w:val="000000" w:themeColor="text1"/>
                <w:sz w:val="19"/>
                <w:szCs w:val="19"/>
              </w:rPr>
              <w:t>a nepodporuje integrovaný prístup a nevytvára synergický efekt s inými aktivitami IROP alebo iných OP.</w:t>
            </w:r>
          </w:p>
        </w:tc>
      </w:tr>
    </w:tbl>
    <w:p w14:paraId="7445F37E" w14:textId="2AC848C3"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 príloha Opis projektu</w:t>
      </w:r>
      <w:r w:rsidR="00223EB4">
        <w:rPr>
          <w:rFonts w:ascii="Arial" w:hAnsi="Arial" w:cs="Arial"/>
          <w:color w:val="000000" w:themeColor="text1"/>
          <w:sz w:val="19"/>
          <w:szCs w:val="19"/>
        </w:rPr>
        <w:t xml:space="preserve"> a príslušnú stratégiu RIÚS/UMR</w:t>
      </w:r>
      <w:r w:rsidRPr="003C6DE1">
        <w:rPr>
          <w:rFonts w:ascii="Arial" w:hAnsi="Arial" w:cs="Arial"/>
          <w:color w:val="000000" w:themeColor="text1"/>
          <w:sz w:val="19"/>
          <w:szCs w:val="19"/>
        </w:rPr>
        <w:t>.</w:t>
      </w:r>
    </w:p>
    <w:p w14:paraId="3A9B2DFF"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6E4067FA"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37E1C194"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52438">
        <w:rPr>
          <w:rFonts w:ascii="Arial" w:hAnsi="Arial" w:cs="Arial"/>
          <w:color w:val="000000" w:themeColor="text1"/>
          <w:sz w:val="19"/>
          <w:szCs w:val="19"/>
        </w:rPr>
        <w:t xml:space="preserve"> </w:t>
      </w:r>
      <w:r w:rsidR="00D52438" w:rsidRPr="00797B60">
        <w:rPr>
          <w:rFonts w:ascii="Arial" w:hAnsi="Arial" w:cs="Arial"/>
          <w:color w:val="000000" w:themeColor="text1"/>
          <w:sz w:val="19"/>
          <w:szCs w:val="19"/>
        </w:rPr>
        <w:t xml:space="preserve">Integrovaná operácia musí byť zároveň uvedená v </w:t>
      </w:r>
      <w:r w:rsidR="00D52438" w:rsidRPr="00797B60">
        <w:rPr>
          <w:rFonts w:ascii="Arial" w:eastAsia="Helvetica" w:hAnsi="Arial" w:cs="Arial"/>
          <w:color w:val="000000" w:themeColor="text1"/>
          <w:sz w:val="19"/>
          <w:szCs w:val="19"/>
        </w:rPr>
        <w:t>RIÚS/IÚS UMR.</w:t>
      </w:r>
    </w:p>
    <w:p w14:paraId="6ACC29FF" w14:textId="628CE714"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bodovú hodnotu (</w:t>
      </w:r>
      <w:r w:rsidR="009C5448" w:rsidRPr="003C6DE1">
        <w:rPr>
          <w:rFonts w:ascii="Arial" w:hAnsi="Arial" w:cs="Arial"/>
          <w:color w:val="000000" w:themeColor="text1"/>
          <w:sz w:val="19"/>
          <w:szCs w:val="19"/>
        </w:rPr>
        <w:t>6</w:t>
      </w:r>
      <w:r w:rsidRPr="003C6DE1">
        <w:rPr>
          <w:rFonts w:ascii="Arial" w:hAnsi="Arial" w:cs="Arial"/>
          <w:color w:val="000000" w:themeColor="text1"/>
          <w:sz w:val="19"/>
          <w:szCs w:val="19"/>
        </w:rPr>
        <w:t xml:space="preserve">,0) na základe vyhodnotenia či navrhovaná integrovaná </w:t>
      </w:r>
      <w:r w:rsidR="008676E2" w:rsidRPr="003C6DE1">
        <w:rPr>
          <w:rFonts w:ascii="Arial" w:hAnsi="Arial" w:cs="Arial"/>
          <w:color w:val="000000" w:themeColor="text1"/>
          <w:sz w:val="19"/>
          <w:szCs w:val="19"/>
        </w:rPr>
        <w:t>operácia</w:t>
      </w:r>
      <w:r w:rsidRPr="003C6DE1">
        <w:rPr>
          <w:rFonts w:ascii="Arial" w:hAnsi="Arial" w:cs="Arial"/>
          <w:color w:val="000000" w:themeColor="text1"/>
          <w:sz w:val="19"/>
          <w:szCs w:val="19"/>
        </w:rPr>
        <w:t xml:space="preserve"> spĺňa podmienky stanovené v definícií integrovanej operácie, či </w:t>
      </w:r>
      <w:r w:rsidR="008676E2"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ŽoNFP  k integrovanému projektu </w:t>
      </w:r>
      <w:r w:rsidR="008676E2"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8676E2"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či existuje priama súvislosť predkladaného projektu s ostatnými projektami integrovanej operácie, či je predkladaný projekt nevyhnutnou súčasťou integrovanej operácie</w:t>
      </w:r>
      <w:r w:rsidR="00C14303">
        <w:rPr>
          <w:rFonts w:ascii="Arial" w:hAnsi="Arial" w:cs="Arial"/>
          <w:color w:val="000000" w:themeColor="text1"/>
          <w:sz w:val="19"/>
          <w:szCs w:val="19"/>
        </w:rPr>
        <w:t xml:space="preserve"> </w:t>
      </w:r>
      <w:r w:rsidR="00C14303" w:rsidRPr="00051F94">
        <w:rPr>
          <w:rFonts w:ascii="Arial" w:eastAsia="Helvetica" w:hAnsi="Arial" w:cs="Arial"/>
          <w:color w:val="000000" w:themeColor="text1"/>
          <w:sz w:val="19"/>
          <w:szCs w:val="19"/>
        </w:rPr>
        <w:t>uvedenej v RIÚS/IÚS UMR</w:t>
      </w:r>
      <w:r w:rsidR="00C14303" w:rsidRPr="006E0C80">
        <w:rPr>
          <w:rFonts w:ascii="Arial" w:hAnsi="Arial" w:cs="Arial"/>
          <w:color w:val="000000" w:themeColor="text1"/>
          <w:sz w:val="19"/>
          <w:szCs w:val="19"/>
        </w:rPr>
        <w:t>.</w:t>
      </w:r>
      <w:r w:rsidRPr="003C6DE1">
        <w:rPr>
          <w:rFonts w:ascii="Arial" w:hAnsi="Arial" w:cs="Arial"/>
          <w:color w:val="000000" w:themeColor="text1"/>
          <w:sz w:val="19"/>
          <w:szCs w:val="19"/>
        </w:rPr>
        <w:t>.</w:t>
      </w:r>
    </w:p>
    <w:p w14:paraId="357416AC" w14:textId="77777777" w:rsidR="00337AEA" w:rsidRDefault="00A91231"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419681DA" w14:textId="77777777" w:rsidR="00F012F3" w:rsidRDefault="00F012F3" w:rsidP="001519B7">
      <w:pPr>
        <w:spacing w:before="120" w:after="120" w:line="288" w:lineRule="auto"/>
        <w:jc w:val="both"/>
        <w:rPr>
          <w:rFonts w:ascii="Arial" w:hAnsi="Arial" w:cs="Arial"/>
          <w:color w:val="000000" w:themeColor="text1"/>
          <w:sz w:val="19"/>
          <w:szCs w:val="19"/>
        </w:rPr>
      </w:pPr>
    </w:p>
    <w:p w14:paraId="4D55284E" w14:textId="77777777" w:rsidR="005669D2" w:rsidRDefault="005669D2" w:rsidP="001519B7">
      <w:pPr>
        <w:spacing w:before="120" w:after="120" w:line="288" w:lineRule="auto"/>
        <w:jc w:val="both"/>
        <w:rPr>
          <w:rFonts w:ascii="Arial" w:hAnsi="Arial" w:cs="Arial"/>
          <w:color w:val="000000" w:themeColor="text1"/>
          <w:sz w:val="19"/>
          <w:szCs w:val="19"/>
        </w:rPr>
      </w:pPr>
    </w:p>
    <w:p w14:paraId="56F8238F" w14:textId="77777777" w:rsidR="005669D2" w:rsidRDefault="005669D2" w:rsidP="001519B7">
      <w:pPr>
        <w:spacing w:before="120" w:after="120" w:line="288" w:lineRule="auto"/>
        <w:jc w:val="both"/>
        <w:rPr>
          <w:rFonts w:ascii="Arial" w:hAnsi="Arial" w:cs="Arial"/>
          <w:color w:val="000000" w:themeColor="text1"/>
          <w:sz w:val="19"/>
          <w:szCs w:val="19"/>
        </w:rPr>
      </w:pPr>
    </w:p>
    <w:p w14:paraId="0878FC05" w14:textId="77777777" w:rsidR="005669D2" w:rsidRDefault="005669D2" w:rsidP="001519B7">
      <w:pPr>
        <w:spacing w:before="120" w:after="120" w:line="288" w:lineRule="auto"/>
        <w:jc w:val="both"/>
        <w:rPr>
          <w:rFonts w:ascii="Arial" w:hAnsi="Arial" w:cs="Arial"/>
          <w:color w:val="000000" w:themeColor="text1"/>
          <w:sz w:val="19"/>
          <w:szCs w:val="19"/>
        </w:rPr>
      </w:pPr>
    </w:p>
    <w:p w14:paraId="060E6E0C" w14:textId="77777777" w:rsidR="005669D2" w:rsidRDefault="005669D2" w:rsidP="001519B7">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337AEA" w:rsidRPr="003C6DE1" w14:paraId="3F62186F" w14:textId="77777777" w:rsidTr="00337AEA">
        <w:trPr>
          <w:trHeight w:val="360"/>
        </w:trPr>
        <w:tc>
          <w:tcPr>
            <w:tcW w:w="189" w:type="pct"/>
            <w:shd w:val="clear" w:color="auto" w:fill="DEEAF6" w:themeFill="accent1" w:themeFillTint="33"/>
            <w:vAlign w:val="center"/>
            <w:hideMark/>
          </w:tcPr>
          <w:p w14:paraId="460058F8"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661F498"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46F11E2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B1F453E"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9B02B65"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67DB3A9"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jc w:val="center"/>
        <w:tblLook w:val="04A0" w:firstRow="1" w:lastRow="0" w:firstColumn="1" w:lastColumn="0" w:noHBand="0" w:noVBand="1"/>
      </w:tblPr>
      <w:tblGrid>
        <w:gridCol w:w="586"/>
        <w:gridCol w:w="2551"/>
        <w:gridCol w:w="4524"/>
        <w:gridCol w:w="1365"/>
        <w:gridCol w:w="1385"/>
        <w:gridCol w:w="4715"/>
      </w:tblGrid>
      <w:tr w:rsidR="00337AEA" w:rsidRPr="004D7ADC" w14:paraId="50B1B022" w14:textId="77777777" w:rsidTr="00AE415A">
        <w:trPr>
          <w:trHeight w:val="301"/>
          <w:jc w:val="center"/>
        </w:trPr>
        <w:tc>
          <w:tcPr>
            <w:tcW w:w="190" w:type="pct"/>
            <w:vMerge w:val="restart"/>
            <w:tcBorders>
              <w:top w:val="nil"/>
            </w:tcBorders>
            <w:vAlign w:val="center"/>
          </w:tcPr>
          <w:p w14:paraId="31504373"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1.10</w:t>
            </w:r>
          </w:p>
        </w:tc>
        <w:tc>
          <w:tcPr>
            <w:tcW w:w="844" w:type="pct"/>
            <w:vMerge w:val="restart"/>
            <w:tcBorders>
              <w:top w:val="nil"/>
            </w:tcBorders>
            <w:vAlign w:val="center"/>
          </w:tcPr>
          <w:p w14:paraId="6F38668B" w14:textId="77777777" w:rsidR="00337AEA" w:rsidRPr="004D7ADC" w:rsidRDefault="00337AEA" w:rsidP="00AE415A">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Príspevok projektu k dostupnosti centier hospodárskeho významu</w:t>
            </w:r>
          </w:p>
        </w:tc>
        <w:tc>
          <w:tcPr>
            <w:tcW w:w="1496" w:type="pct"/>
            <w:vMerge w:val="restart"/>
            <w:tcBorders>
              <w:top w:val="nil"/>
            </w:tcBorders>
            <w:vAlign w:val="center"/>
          </w:tcPr>
          <w:p w14:paraId="61C2E58B"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eastAsia="Times New Roman" w:hAnsi="Arial" w:cs="Arial"/>
                <w:color w:val="000000" w:themeColor="text1"/>
                <w:sz w:val="19"/>
                <w:szCs w:val="19"/>
                <w:lang w:bidi="en-US"/>
              </w:rPr>
              <w:t xml:space="preserve">Kritérium hodnotí príspevok projektu k zvyšovaniu dostupnosti priemyselných zón a centier </w:t>
            </w:r>
            <w:r>
              <w:rPr>
                <w:rFonts w:ascii="Arial" w:eastAsia="Times New Roman" w:hAnsi="Arial" w:cs="Arial"/>
                <w:color w:val="000000" w:themeColor="text1"/>
                <w:sz w:val="19"/>
                <w:szCs w:val="19"/>
                <w:lang w:bidi="en-US"/>
              </w:rPr>
              <w:t xml:space="preserve"> hospodárskeho významu, ktoré generujú minimálne 300 pracovných miest.</w:t>
            </w:r>
          </w:p>
        </w:tc>
        <w:tc>
          <w:tcPr>
            <w:tcW w:w="452" w:type="pct"/>
            <w:vMerge w:val="restart"/>
            <w:tcBorders>
              <w:top w:val="nil"/>
            </w:tcBorders>
            <w:vAlign w:val="center"/>
          </w:tcPr>
          <w:p w14:paraId="0CECF9DD"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tc>
        <w:tc>
          <w:tcPr>
            <w:tcW w:w="458" w:type="pct"/>
            <w:tcBorders>
              <w:top w:val="nil"/>
            </w:tcBorders>
            <w:vAlign w:val="center"/>
          </w:tcPr>
          <w:p w14:paraId="7A3A4A21" w14:textId="77777777" w:rsidR="00337AEA" w:rsidRPr="004D7ADC" w:rsidRDefault="00337AEA" w:rsidP="00AE415A">
            <w:pPr>
              <w:widowControl w:val="0"/>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559" w:type="pct"/>
            <w:tcBorders>
              <w:top w:val="nil"/>
            </w:tcBorders>
          </w:tcPr>
          <w:p w14:paraId="293AD2B2" w14:textId="77777777" w:rsidR="00337AEA" w:rsidRPr="004D7ADC"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prispieva k zvyšovaniu dostupnosti priemyselných zón a  centier hospodárskeho významu</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ktoré generujú minimálne 300 pracovných miest.</w:t>
            </w:r>
          </w:p>
        </w:tc>
      </w:tr>
      <w:tr w:rsidR="00337AEA" w:rsidRPr="004D7ADC" w14:paraId="16EA4849" w14:textId="77777777" w:rsidTr="0022287D">
        <w:trPr>
          <w:trHeight w:val="424"/>
          <w:jc w:val="center"/>
        </w:trPr>
        <w:tc>
          <w:tcPr>
            <w:tcW w:w="190" w:type="pct"/>
            <w:vMerge/>
          </w:tcPr>
          <w:p w14:paraId="4BBEEE67"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76CCCE64" w14:textId="77777777" w:rsidR="00337AEA" w:rsidRPr="004D7ADC" w:rsidRDefault="00337AEA" w:rsidP="008A663F">
            <w:pPr>
              <w:spacing w:line="288" w:lineRule="auto"/>
              <w:rPr>
                <w:rFonts w:ascii="Arial" w:eastAsiaTheme="minorHAnsi" w:hAnsi="Arial" w:cs="Arial"/>
                <w:color w:val="000000" w:themeColor="text1"/>
                <w:sz w:val="19"/>
                <w:szCs w:val="19"/>
              </w:rPr>
            </w:pPr>
          </w:p>
        </w:tc>
        <w:tc>
          <w:tcPr>
            <w:tcW w:w="1496" w:type="pct"/>
            <w:vMerge/>
          </w:tcPr>
          <w:p w14:paraId="2A16BE87" w14:textId="77777777" w:rsidR="00337AEA" w:rsidRPr="004D7ADC"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4597FF9C"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7335D0D8" w14:textId="77777777" w:rsidR="00337AEA" w:rsidRPr="004D7ADC" w:rsidRDefault="00337AEA" w:rsidP="008A663F">
            <w:pPr>
              <w:widowControl w:val="0"/>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Pr>
          <w:p w14:paraId="7299F21D" w14:textId="77777777" w:rsidR="00337AEA" w:rsidRPr="004D7ADC"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neprispieva k zvyšovaniu dostupnosti priemyselných zón a  centier hospodárskeho významu</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ktoré generujú minimálne 300 pracovných miest.</w:t>
            </w:r>
          </w:p>
        </w:tc>
      </w:tr>
    </w:tbl>
    <w:p w14:paraId="34E3D4D6" w14:textId="77777777" w:rsidR="009576BB" w:rsidRPr="003C6DE1" w:rsidRDefault="009576BB" w:rsidP="009D055E">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 príloha Opis projektu.</w:t>
      </w:r>
    </w:p>
    <w:p w14:paraId="2368F80D" w14:textId="77777777" w:rsidR="009576BB" w:rsidRPr="003C6DE1" w:rsidRDefault="009576BB" w:rsidP="009D055E">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deklarovaný príspevok projektu k vytváraniu podmienok pre hospodársky rast. N</w:t>
      </w:r>
      <w:r>
        <w:rPr>
          <w:rFonts w:ascii="Arial" w:hAnsi="Arial" w:cs="Arial"/>
          <w:color w:val="000000" w:themeColor="text1"/>
          <w:sz w:val="19"/>
          <w:szCs w:val="19"/>
        </w:rPr>
        <w:t>ásledne vyhodnotí kritérium</w:t>
      </w:r>
      <w:r w:rsidRPr="003C6DE1">
        <w:rPr>
          <w:rFonts w:ascii="Arial" w:hAnsi="Arial" w:cs="Arial"/>
          <w:color w:val="000000" w:themeColor="text1"/>
          <w:sz w:val="19"/>
          <w:szCs w:val="19"/>
        </w:rPr>
        <w:t xml:space="preserve"> v zmysle popisu aplikácie hodnotiaceho kritéria, pričom hodnotí príspevok aktivít projektu k napojeniu:</w:t>
      </w:r>
    </w:p>
    <w:p w14:paraId="0D00CA31" w14:textId="77777777" w:rsidR="009576BB" w:rsidRPr="00C210EC" w:rsidRDefault="009576BB"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priemyselných </w:t>
      </w:r>
      <w:r w:rsidRPr="005808E5">
        <w:rPr>
          <w:rFonts w:ascii="Arial" w:hAnsi="Arial" w:cs="Arial"/>
          <w:color w:val="000000" w:themeColor="text1"/>
          <w:sz w:val="19"/>
          <w:szCs w:val="19"/>
          <w:lang w:val="sk-SK"/>
        </w:rPr>
        <w:t>parkov</w:t>
      </w:r>
      <w:r w:rsidR="00C210EC">
        <w:rPr>
          <w:rFonts w:ascii="Arial" w:hAnsi="Arial" w:cs="Arial"/>
          <w:color w:val="000000" w:themeColor="text1"/>
          <w:sz w:val="19"/>
          <w:szCs w:val="19"/>
          <w:lang w:val="sk-SK"/>
        </w:rPr>
        <w:t xml:space="preserve"> </w:t>
      </w:r>
      <w:r w:rsidRPr="005808E5">
        <w:rPr>
          <w:rFonts w:ascii="Arial" w:eastAsia="Times New Roman" w:hAnsi="Arial" w:cs="Arial"/>
          <w:color w:val="000000" w:themeColor="text1"/>
          <w:sz w:val="19"/>
          <w:szCs w:val="19"/>
          <w:lang w:val="sk-SK"/>
        </w:rPr>
        <w:t>alebo</w:t>
      </w:r>
      <w:r w:rsidRPr="00C210EC">
        <w:rPr>
          <w:rFonts w:ascii="Arial" w:eastAsia="Times New Roman" w:hAnsi="Arial" w:cs="Arial"/>
          <w:color w:val="000000" w:themeColor="text1"/>
          <w:sz w:val="19"/>
          <w:szCs w:val="19"/>
          <w:lang w:val="sk-SK"/>
        </w:rPr>
        <w:t xml:space="preserve"> zón významných z hľadiska zamestnanosti </w:t>
      </w:r>
      <w:r w:rsidRPr="00C210EC">
        <w:rPr>
          <w:rFonts w:ascii="Arial" w:hAnsi="Arial" w:cs="Arial"/>
          <w:color w:val="000000" w:themeColor="text1"/>
          <w:sz w:val="19"/>
          <w:szCs w:val="19"/>
          <w:lang w:val="sk-SK"/>
        </w:rPr>
        <w:t>(</w:t>
      </w:r>
      <w:r w:rsidRPr="00C210EC">
        <w:rPr>
          <w:rFonts w:ascii="Arial" w:eastAsiaTheme="minorHAnsi" w:hAnsi="Arial" w:cs="Arial"/>
          <w:color w:val="000000" w:themeColor="text1"/>
          <w:sz w:val="19"/>
          <w:szCs w:val="19"/>
          <w:lang w:val="sk-SK" w:bidi="ar-SA"/>
        </w:rPr>
        <w:t>centrá hospodárskej</w:t>
      </w:r>
      <w:r w:rsidRPr="00C210EC">
        <w:rPr>
          <w:rFonts w:ascii="Arial" w:hAnsi="Arial" w:cs="Arial"/>
          <w:color w:val="000000" w:themeColor="text1"/>
          <w:sz w:val="19"/>
          <w:szCs w:val="19"/>
          <w:lang w:val="sk-SK"/>
        </w:rPr>
        <w:t xml:space="preserve"> činnosti sústredené v rámci vymedzenej plochy, ktoré generujú</w:t>
      </w:r>
      <w:r w:rsidR="00C210EC">
        <w:rPr>
          <w:rFonts w:ascii="Arial" w:hAnsi="Arial" w:cs="Arial"/>
          <w:color w:val="000000" w:themeColor="text1"/>
          <w:sz w:val="19"/>
          <w:szCs w:val="19"/>
          <w:lang w:val="sk-SK"/>
        </w:rPr>
        <w:t xml:space="preserve"> minimálne 300 pracovných miest).</w:t>
      </w:r>
    </w:p>
    <w:p w14:paraId="72596781" w14:textId="714FD806" w:rsidR="009576BB" w:rsidRDefault="009576BB" w:rsidP="007713A6">
      <w:pPr>
        <w:spacing w:before="120" w:after="120" w:line="288" w:lineRule="auto"/>
        <w:jc w:val="both"/>
        <w:rPr>
          <w:rFonts w:ascii="Arial" w:hAnsi="Arial" w:cs="Arial"/>
          <w:color w:val="000000" w:themeColor="text1"/>
          <w:sz w:val="19"/>
          <w:szCs w:val="19"/>
        </w:rPr>
      </w:pPr>
      <w:r w:rsidRPr="005C60FB">
        <w:rPr>
          <w:rFonts w:ascii="Arial" w:hAnsi="Arial" w:cs="Arial"/>
          <w:color w:val="000000" w:themeColor="text1"/>
          <w:sz w:val="19"/>
          <w:szCs w:val="19"/>
        </w:rPr>
        <w:t xml:space="preserve">V prípade, že projekt </w:t>
      </w:r>
      <w:r>
        <w:rPr>
          <w:rFonts w:ascii="Arial" w:hAnsi="Arial" w:cs="Arial"/>
          <w:color w:val="000000" w:themeColor="text1"/>
          <w:sz w:val="19"/>
          <w:szCs w:val="19"/>
        </w:rPr>
        <w:t xml:space="preserve">svojimi aktivitami (nie len v deklaratórnej rovine) </w:t>
      </w:r>
      <w:r w:rsidRPr="005C60FB">
        <w:rPr>
          <w:rFonts w:ascii="Arial" w:hAnsi="Arial" w:cs="Arial"/>
          <w:color w:val="000000" w:themeColor="text1"/>
          <w:sz w:val="19"/>
          <w:szCs w:val="19"/>
        </w:rPr>
        <w:t xml:space="preserve">spĺňa </w:t>
      </w:r>
      <w:r>
        <w:rPr>
          <w:rFonts w:ascii="Arial" w:hAnsi="Arial" w:cs="Arial"/>
          <w:color w:val="000000" w:themeColor="text1"/>
          <w:sz w:val="19"/>
          <w:szCs w:val="19"/>
        </w:rPr>
        <w:t>minimálne 1 aspekt</w:t>
      </w:r>
      <w:r w:rsidRPr="005C60FB">
        <w:rPr>
          <w:rFonts w:ascii="Arial" w:hAnsi="Arial" w:cs="Arial"/>
          <w:color w:val="000000" w:themeColor="text1"/>
          <w:sz w:val="19"/>
          <w:szCs w:val="19"/>
        </w:rPr>
        <w:t xml:space="preserve"> hod</w:t>
      </w:r>
      <w:r>
        <w:rPr>
          <w:rFonts w:ascii="Arial" w:hAnsi="Arial" w:cs="Arial"/>
          <w:color w:val="000000" w:themeColor="text1"/>
          <w:sz w:val="19"/>
          <w:szCs w:val="19"/>
        </w:rPr>
        <w:t>notiteľ pridelí bodovú hodnotu (</w:t>
      </w:r>
      <w:r w:rsidR="00C210EC">
        <w:rPr>
          <w:rFonts w:ascii="Arial" w:hAnsi="Arial" w:cs="Arial"/>
          <w:color w:val="000000" w:themeColor="text1"/>
          <w:sz w:val="19"/>
          <w:szCs w:val="19"/>
        </w:rPr>
        <w:t>2</w:t>
      </w:r>
      <w:r>
        <w:rPr>
          <w:rFonts w:ascii="Arial" w:hAnsi="Arial" w:cs="Arial"/>
          <w:color w:val="000000" w:themeColor="text1"/>
          <w:sz w:val="19"/>
          <w:szCs w:val="19"/>
        </w:rPr>
        <w:t>)</w:t>
      </w:r>
      <w:r w:rsidRPr="005C60FB">
        <w:rPr>
          <w:rFonts w:ascii="Arial" w:hAnsi="Arial" w:cs="Arial"/>
          <w:color w:val="000000" w:themeColor="text1"/>
          <w:sz w:val="19"/>
          <w:szCs w:val="19"/>
        </w:rPr>
        <w:t>, v opačnom pr</w:t>
      </w:r>
      <w:r>
        <w:rPr>
          <w:rFonts w:ascii="Arial" w:hAnsi="Arial" w:cs="Arial"/>
          <w:color w:val="000000" w:themeColor="text1"/>
          <w:sz w:val="19"/>
          <w:szCs w:val="19"/>
        </w:rPr>
        <w:t>ípade pridelí bodovú hodnotu (0).</w:t>
      </w:r>
      <w:r w:rsidR="007713A6">
        <w:rPr>
          <w:rFonts w:ascii="Arial" w:hAnsi="Arial" w:cs="Arial"/>
          <w:color w:val="000000" w:themeColor="text1"/>
          <w:sz w:val="19"/>
          <w:szCs w:val="19"/>
        </w:rPr>
        <w:t xml:space="preserve"> </w:t>
      </w:r>
      <w:r w:rsidR="007713A6"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27D145C3" w14:textId="77777777" w:rsidR="00AE415A" w:rsidRDefault="00AE415A" w:rsidP="007713A6">
      <w:pPr>
        <w:spacing w:before="120" w:after="120" w:line="288" w:lineRule="auto"/>
        <w:jc w:val="both"/>
      </w:pP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337AEA" w:rsidRPr="003C6DE1" w14:paraId="11CF246E" w14:textId="77777777" w:rsidTr="00337AEA">
        <w:trPr>
          <w:trHeight w:val="389"/>
        </w:trPr>
        <w:tc>
          <w:tcPr>
            <w:tcW w:w="189" w:type="pct"/>
            <w:shd w:val="clear" w:color="auto" w:fill="DEEAF6" w:themeFill="accent1" w:themeFillTint="33"/>
            <w:vAlign w:val="center"/>
            <w:hideMark/>
          </w:tcPr>
          <w:p w14:paraId="6AE4B86C"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6383EB1D"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6DF9652"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5A969903"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E78DE08"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5DEABFD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tblLook w:val="04A0" w:firstRow="1" w:lastRow="0" w:firstColumn="1" w:lastColumn="0" w:noHBand="0" w:noVBand="1"/>
      </w:tblPr>
      <w:tblGrid>
        <w:gridCol w:w="586"/>
        <w:gridCol w:w="2551"/>
        <w:gridCol w:w="4524"/>
        <w:gridCol w:w="1365"/>
        <w:gridCol w:w="1385"/>
        <w:gridCol w:w="4715"/>
      </w:tblGrid>
      <w:tr w:rsidR="00337AEA" w:rsidRPr="00B55A1F" w14:paraId="725E6D2A" w14:textId="77777777" w:rsidTr="00082EDB">
        <w:trPr>
          <w:trHeight w:val="551"/>
        </w:trPr>
        <w:tc>
          <w:tcPr>
            <w:tcW w:w="190" w:type="pct"/>
            <w:vMerge w:val="restart"/>
            <w:tcBorders>
              <w:top w:val="nil"/>
            </w:tcBorders>
            <w:vAlign w:val="center"/>
          </w:tcPr>
          <w:p w14:paraId="52B54AB4" w14:textId="77777777" w:rsidR="00337AEA" w:rsidRPr="00B160A2" w:rsidRDefault="00337AEA" w:rsidP="00AE415A">
            <w:pPr>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1.11</w:t>
            </w:r>
          </w:p>
        </w:tc>
        <w:tc>
          <w:tcPr>
            <w:tcW w:w="844" w:type="pct"/>
            <w:vMerge w:val="restart"/>
            <w:tcBorders>
              <w:top w:val="nil"/>
            </w:tcBorders>
            <w:vAlign w:val="center"/>
          </w:tcPr>
          <w:p w14:paraId="0FFFC4D1" w14:textId="77777777" w:rsidR="00337AEA" w:rsidRPr="00B160A2" w:rsidRDefault="00337AEA" w:rsidP="00AE415A">
            <w:pPr>
              <w:spacing w:line="288" w:lineRule="auto"/>
              <w:rPr>
                <w:rFonts w:ascii="Arial" w:hAnsi="Arial" w:cs="Arial"/>
                <w:color w:val="000000" w:themeColor="text1"/>
                <w:sz w:val="19"/>
                <w:szCs w:val="19"/>
              </w:rPr>
            </w:pPr>
            <w:r w:rsidRPr="00B160A2">
              <w:rPr>
                <w:rFonts w:ascii="Arial" w:hAnsi="Arial" w:cs="Arial"/>
                <w:color w:val="000000" w:themeColor="text1"/>
                <w:sz w:val="19"/>
                <w:szCs w:val="19"/>
              </w:rPr>
              <w:t>Príspevok projektu k rozvoju sídelných štruktúr</w:t>
            </w:r>
          </w:p>
        </w:tc>
        <w:tc>
          <w:tcPr>
            <w:tcW w:w="1496" w:type="pct"/>
            <w:vMerge w:val="restart"/>
            <w:tcBorders>
              <w:top w:val="nil"/>
            </w:tcBorders>
            <w:vAlign w:val="center"/>
          </w:tcPr>
          <w:p w14:paraId="622E4F34" w14:textId="77777777" w:rsidR="00337AEA" w:rsidRPr="00B160A2" w:rsidRDefault="00337AEA" w:rsidP="00B25E8D">
            <w:pPr>
              <w:spacing w:line="288" w:lineRule="auto"/>
              <w:jc w:val="both"/>
              <w:rPr>
                <w:rFonts w:ascii="Arial" w:hAnsi="Arial" w:cs="Arial"/>
                <w:color w:val="000000" w:themeColor="text1"/>
                <w:sz w:val="19"/>
                <w:szCs w:val="19"/>
              </w:rPr>
            </w:pPr>
            <w:r w:rsidRPr="00B160A2">
              <w:rPr>
                <w:rFonts w:ascii="Arial" w:eastAsia="Times New Roman" w:hAnsi="Arial" w:cs="Arial"/>
                <w:color w:val="000000" w:themeColor="text1"/>
                <w:sz w:val="19"/>
                <w:szCs w:val="19"/>
                <w:lang w:bidi="en-US"/>
              </w:rPr>
              <w:t>Kritérium hodnotí mieru príspevku projektu k rozvoju sídelnej štruktúry na základe miesta realizácie projektu v zmysle KURS 2001 v znení KURS 2011.</w:t>
            </w:r>
          </w:p>
        </w:tc>
        <w:tc>
          <w:tcPr>
            <w:tcW w:w="452" w:type="pct"/>
            <w:vMerge w:val="restart"/>
            <w:tcBorders>
              <w:top w:val="nil"/>
            </w:tcBorders>
            <w:vAlign w:val="center"/>
          </w:tcPr>
          <w:p w14:paraId="25A17075" w14:textId="77777777" w:rsidR="00337AEA" w:rsidRPr="00B160A2" w:rsidRDefault="00337AEA" w:rsidP="00AE415A">
            <w:pPr>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Bodové</w:t>
            </w:r>
          </w:p>
        </w:tc>
        <w:tc>
          <w:tcPr>
            <w:tcW w:w="458" w:type="pct"/>
            <w:tcBorders>
              <w:top w:val="nil"/>
            </w:tcBorders>
            <w:vAlign w:val="center"/>
          </w:tcPr>
          <w:p w14:paraId="3D6407EE" w14:textId="77777777" w:rsidR="00337AEA" w:rsidRPr="00B160A2" w:rsidRDefault="00337AEA" w:rsidP="00AE415A">
            <w:pPr>
              <w:widowControl w:val="0"/>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4</w:t>
            </w:r>
          </w:p>
        </w:tc>
        <w:tc>
          <w:tcPr>
            <w:tcW w:w="1559" w:type="pct"/>
            <w:tcBorders>
              <w:top w:val="nil"/>
            </w:tcBorders>
            <w:vAlign w:val="center"/>
          </w:tcPr>
          <w:p w14:paraId="4190FD9E"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centrách osídlenia prvej a druhej skupiny (nad 25 000 obyv.).</w:t>
            </w:r>
          </w:p>
        </w:tc>
      </w:tr>
      <w:tr w:rsidR="00337AEA" w:rsidRPr="00B55A1F" w14:paraId="06B5C679" w14:textId="77777777" w:rsidTr="002105A4">
        <w:trPr>
          <w:trHeight w:val="555"/>
        </w:trPr>
        <w:tc>
          <w:tcPr>
            <w:tcW w:w="190" w:type="pct"/>
            <w:vMerge/>
          </w:tcPr>
          <w:p w14:paraId="2B8ECB2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2013C054" w14:textId="77777777" w:rsidR="00337AEA" w:rsidRPr="00B160A2" w:rsidRDefault="00337AEA" w:rsidP="008A663F">
            <w:pPr>
              <w:spacing w:line="288" w:lineRule="auto"/>
              <w:rPr>
                <w:rFonts w:ascii="Arial" w:eastAsiaTheme="minorHAnsi" w:hAnsi="Arial" w:cs="Arial"/>
                <w:color w:val="000000" w:themeColor="text1"/>
                <w:sz w:val="19"/>
                <w:szCs w:val="19"/>
              </w:rPr>
            </w:pPr>
          </w:p>
        </w:tc>
        <w:tc>
          <w:tcPr>
            <w:tcW w:w="1496" w:type="pct"/>
            <w:vMerge/>
          </w:tcPr>
          <w:p w14:paraId="30C61C5A" w14:textId="77777777" w:rsidR="00337AEA" w:rsidRPr="00B160A2"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3B3A674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4A984284" w14:textId="77777777" w:rsidR="00337AEA" w:rsidRPr="00B160A2" w:rsidRDefault="00337AEA" w:rsidP="008A663F">
            <w:pPr>
              <w:widowControl w:val="0"/>
              <w:spacing w:line="288" w:lineRule="auto"/>
              <w:jc w:val="center"/>
              <w:rPr>
                <w:rFonts w:ascii="Arial" w:eastAsiaTheme="minorHAnsi" w:hAnsi="Arial" w:cs="Arial"/>
                <w:color w:val="000000" w:themeColor="text1"/>
                <w:sz w:val="19"/>
                <w:szCs w:val="19"/>
              </w:rPr>
            </w:pPr>
            <w:r w:rsidRPr="00B160A2">
              <w:rPr>
                <w:rFonts w:ascii="Arial" w:hAnsi="Arial" w:cs="Arial"/>
                <w:color w:val="000000" w:themeColor="text1"/>
                <w:sz w:val="19"/>
                <w:szCs w:val="19"/>
              </w:rPr>
              <w:t>2</w:t>
            </w:r>
          </w:p>
        </w:tc>
        <w:tc>
          <w:tcPr>
            <w:tcW w:w="1559" w:type="pct"/>
            <w:vAlign w:val="center"/>
          </w:tcPr>
          <w:p w14:paraId="4E3C9F3D"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centrách osídlenia tretej skupiny (počet obyv. od 12 500 do 25 000).</w:t>
            </w:r>
          </w:p>
        </w:tc>
      </w:tr>
      <w:tr w:rsidR="00337AEA" w:rsidRPr="00B55A1F" w14:paraId="64E051CA" w14:textId="77777777" w:rsidTr="002105A4">
        <w:trPr>
          <w:trHeight w:val="639"/>
        </w:trPr>
        <w:tc>
          <w:tcPr>
            <w:tcW w:w="190" w:type="pct"/>
            <w:vMerge/>
          </w:tcPr>
          <w:p w14:paraId="068BC53C"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3B1A47E5" w14:textId="77777777" w:rsidR="00337AEA" w:rsidRPr="00B160A2" w:rsidRDefault="00337AEA" w:rsidP="008A663F">
            <w:pPr>
              <w:spacing w:line="288" w:lineRule="auto"/>
              <w:rPr>
                <w:rFonts w:ascii="Arial" w:eastAsiaTheme="minorHAnsi" w:hAnsi="Arial" w:cs="Arial"/>
                <w:color w:val="000000" w:themeColor="text1"/>
                <w:sz w:val="19"/>
                <w:szCs w:val="19"/>
              </w:rPr>
            </w:pPr>
          </w:p>
        </w:tc>
        <w:tc>
          <w:tcPr>
            <w:tcW w:w="1496" w:type="pct"/>
            <w:vMerge/>
          </w:tcPr>
          <w:p w14:paraId="7A44DF66" w14:textId="77777777" w:rsidR="00337AEA" w:rsidRPr="00B160A2"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3F3B49A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6084B62C" w14:textId="77777777" w:rsidR="00337AEA" w:rsidRPr="00B160A2" w:rsidRDefault="00337AEA" w:rsidP="008A663F">
            <w:pPr>
              <w:widowControl w:val="0"/>
              <w:spacing w:line="288" w:lineRule="auto"/>
              <w:jc w:val="center"/>
              <w:rPr>
                <w:rFonts w:ascii="Arial" w:eastAsiaTheme="minorHAnsi" w:hAnsi="Arial" w:cs="Arial"/>
                <w:color w:val="000000" w:themeColor="text1"/>
                <w:sz w:val="19"/>
                <w:szCs w:val="19"/>
              </w:rPr>
            </w:pPr>
            <w:r w:rsidRPr="00B160A2">
              <w:rPr>
                <w:rFonts w:ascii="Arial" w:hAnsi="Arial" w:cs="Arial"/>
                <w:color w:val="000000" w:themeColor="text1"/>
                <w:sz w:val="19"/>
                <w:szCs w:val="19"/>
              </w:rPr>
              <w:t>0</w:t>
            </w:r>
          </w:p>
        </w:tc>
        <w:tc>
          <w:tcPr>
            <w:tcW w:w="1559" w:type="pct"/>
            <w:vAlign w:val="center"/>
          </w:tcPr>
          <w:p w14:paraId="5E4DAC85"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ostatných mestách a obciach (pod 12 500 obyv.).</w:t>
            </w:r>
          </w:p>
        </w:tc>
      </w:tr>
    </w:tbl>
    <w:p w14:paraId="0CAEACAB" w14:textId="77777777" w:rsidR="00C94DCD" w:rsidRPr="00B160A2" w:rsidRDefault="00C94DCD" w:rsidP="00C94DCD">
      <w:pPr>
        <w:tabs>
          <w:tab w:val="left" w:pos="1650"/>
        </w:tabs>
        <w:spacing w:before="120" w:after="120" w:line="288" w:lineRule="auto"/>
        <w:rPr>
          <w:rFonts w:ascii="Arial" w:hAnsi="Arial" w:cs="Arial"/>
          <w:color w:val="000000" w:themeColor="text1"/>
          <w:sz w:val="19"/>
          <w:szCs w:val="19"/>
        </w:rPr>
      </w:pPr>
      <w:r w:rsidRPr="00B160A2">
        <w:rPr>
          <w:rFonts w:ascii="Arial" w:hAnsi="Arial" w:cs="Arial"/>
          <w:color w:val="000000" w:themeColor="text1"/>
          <w:sz w:val="19"/>
          <w:szCs w:val="19"/>
        </w:rPr>
        <w:t>Hodnotiteľ posudzuje najmä informácie uvedené v častiach ŽoNFP: 7. Popis projektu, príloha Opis projektu.</w:t>
      </w:r>
    </w:p>
    <w:p w14:paraId="7BC85681" w14:textId="3151CF29" w:rsidR="00820F74" w:rsidRDefault="00C94DCD" w:rsidP="00820F74">
      <w:pPr>
        <w:spacing w:line="288" w:lineRule="auto"/>
        <w:rPr>
          <w:rFonts w:ascii="Arial" w:hAnsi="Arial" w:cs="Arial"/>
          <w:color w:val="000000" w:themeColor="text1"/>
          <w:sz w:val="19"/>
          <w:szCs w:val="19"/>
        </w:rPr>
      </w:pPr>
      <w:r w:rsidRPr="00B160A2">
        <w:rPr>
          <w:rFonts w:ascii="Arial" w:hAnsi="Arial" w:cs="Arial"/>
          <w:color w:val="000000" w:themeColor="text1"/>
          <w:sz w:val="19"/>
          <w:szCs w:val="19"/>
        </w:rPr>
        <w:t>Hodnotiteľ posúdi, či je v rámci žiadosti o NFP deklarovaný príspev</w:t>
      </w:r>
      <w:r w:rsidR="00295829" w:rsidRPr="00B160A2">
        <w:rPr>
          <w:rFonts w:ascii="Arial" w:hAnsi="Arial" w:cs="Arial"/>
          <w:color w:val="000000" w:themeColor="text1"/>
          <w:sz w:val="19"/>
          <w:szCs w:val="19"/>
        </w:rPr>
        <w:t>ok projektu k dopravnej obslužnosti centier osídlenia definovaných</w:t>
      </w:r>
      <w:r w:rsidR="000752FD" w:rsidRPr="00B160A2">
        <w:rPr>
          <w:rFonts w:ascii="Arial" w:hAnsi="Arial" w:cs="Arial"/>
          <w:color w:val="000000" w:themeColor="text1"/>
          <w:sz w:val="19"/>
          <w:szCs w:val="19"/>
        </w:rPr>
        <w:t xml:space="preserve"> </w:t>
      </w:r>
      <w:r w:rsidR="000752FD" w:rsidRPr="00B160A2">
        <w:rPr>
          <w:rFonts w:ascii="Arial" w:eastAsia="Times New Roman" w:hAnsi="Arial" w:cs="Arial"/>
          <w:color w:val="000000" w:themeColor="text1"/>
          <w:sz w:val="19"/>
          <w:szCs w:val="19"/>
          <w:lang w:bidi="en-US"/>
        </w:rPr>
        <w:t>v zmysle KURS 2001 v znení KURS 2011</w:t>
      </w:r>
      <w:r w:rsidR="000752FD" w:rsidRPr="00B160A2">
        <w:rPr>
          <w:rFonts w:ascii="Arial" w:hAnsi="Arial" w:cs="Arial"/>
          <w:color w:val="000000" w:themeColor="text1"/>
          <w:sz w:val="19"/>
          <w:szCs w:val="19"/>
        </w:rPr>
        <w:t>.</w:t>
      </w:r>
      <w:r w:rsidRPr="00B160A2">
        <w:rPr>
          <w:rFonts w:ascii="Arial" w:hAnsi="Arial" w:cs="Arial"/>
          <w:color w:val="000000" w:themeColor="text1"/>
          <w:sz w:val="19"/>
          <w:szCs w:val="19"/>
        </w:rPr>
        <w:t xml:space="preserve"> </w:t>
      </w:r>
      <w:r w:rsidR="00820F74" w:rsidRPr="00820F74">
        <w:rPr>
          <w:rFonts w:ascii="Arial" w:hAnsi="Arial" w:cs="Arial"/>
          <w:color w:val="000000" w:themeColor="text1"/>
          <w:sz w:val="19"/>
          <w:szCs w:val="19"/>
        </w:rPr>
        <w:t xml:space="preserve"> </w:t>
      </w:r>
      <w:r w:rsidR="00820F74">
        <w:rPr>
          <w:rFonts w:ascii="Arial" w:hAnsi="Arial" w:cs="Arial"/>
          <w:color w:val="000000" w:themeColor="text1"/>
          <w:sz w:val="19"/>
          <w:szCs w:val="19"/>
        </w:rPr>
        <w:t>Rozhodujúcim pre pridelenie príslušného počtu bodov nie je veľkostná kategória sídla (miesta realizácie projektu), ale zaradenie miesta realizácie projektu v rámci zoznamu centier osídlenia podľa KURS 2011 (viď tabuľka nižšie).</w:t>
      </w:r>
    </w:p>
    <w:tbl>
      <w:tblPr>
        <w:tblW w:w="5000" w:type="pct"/>
        <w:tblCellMar>
          <w:left w:w="70" w:type="dxa"/>
          <w:right w:w="70" w:type="dxa"/>
        </w:tblCellMar>
        <w:tblLook w:val="04A0" w:firstRow="1" w:lastRow="0" w:firstColumn="1" w:lastColumn="0" w:noHBand="0" w:noVBand="1"/>
      </w:tblPr>
      <w:tblGrid>
        <w:gridCol w:w="8455"/>
        <w:gridCol w:w="6595"/>
      </w:tblGrid>
      <w:tr w:rsidR="004814BE" w:rsidRPr="00B55A1F" w14:paraId="6AC021FA"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44997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lastRenderedPageBreak/>
              <w:t>Zoznam centier osídlenia podľa KURS 2011</w:t>
            </w:r>
          </w:p>
        </w:tc>
      </w:tr>
      <w:tr w:rsidR="004814BE" w:rsidRPr="00B55A1F" w14:paraId="3D5314C1"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7E4530D" w14:textId="77777777" w:rsidR="004814BE" w:rsidRPr="0079034B" w:rsidRDefault="004814BE" w:rsidP="009C1525">
            <w:pPr>
              <w:spacing w:after="0" w:line="240" w:lineRule="auto"/>
              <w:jc w:val="center"/>
              <w:rPr>
                <w:rFonts w:ascii="Arial" w:hAnsi="Arial" w:cs="Arial"/>
                <w:color w:val="000000" w:themeColor="text1"/>
                <w:sz w:val="19"/>
                <w:szCs w:val="19"/>
              </w:rPr>
            </w:pPr>
            <w:r w:rsidRPr="00D922C8">
              <w:rPr>
                <w:rFonts w:ascii="Arial" w:hAnsi="Arial" w:cs="Arial"/>
                <w:color w:val="000000" w:themeColor="text1"/>
                <w:sz w:val="19"/>
                <w:szCs w:val="19"/>
              </w:rPr>
              <w:t>Centrá osídlenia najvyššej úrovne / Počet obyvateľov k 31.12.2015</w:t>
            </w:r>
          </w:p>
        </w:tc>
      </w:tr>
      <w:tr w:rsidR="004814BE" w:rsidRPr="00B55A1F" w14:paraId="0BD3473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013B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Bratislava</w:t>
            </w:r>
            <w:r>
              <w:rPr>
                <w:rFonts w:ascii="Arial" w:hAnsi="Arial" w:cs="Arial"/>
                <w:color w:val="000000" w:themeColor="text1"/>
                <w:sz w:val="19"/>
                <w:szCs w:val="19"/>
              </w:rPr>
              <w:t xml:space="preserve"> (</w:t>
            </w:r>
            <w:r>
              <w:rPr>
                <w:rFonts w:ascii="Arial" w:hAnsi="Arial" w:cs="Arial"/>
                <w:color w:val="000000"/>
                <w:sz w:val="19"/>
                <w:szCs w:val="19"/>
              </w:rPr>
              <w:t>422 932)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10568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Košice</w:t>
            </w:r>
            <w:r>
              <w:rPr>
                <w:rFonts w:ascii="Arial" w:hAnsi="Arial" w:cs="Arial"/>
                <w:color w:val="000000" w:themeColor="text1"/>
                <w:sz w:val="19"/>
                <w:szCs w:val="19"/>
              </w:rPr>
              <w:t xml:space="preserve"> (239 200)</w:t>
            </w:r>
          </w:p>
        </w:tc>
      </w:tr>
      <w:tr w:rsidR="004814BE" w:rsidRPr="00B55A1F" w14:paraId="72DAF8DE"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360C7B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prvej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42891A6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A55BB"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707D52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42DD2EB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7989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Bystrica</w:t>
            </w:r>
            <w:r>
              <w:rPr>
                <w:rFonts w:ascii="Arial" w:hAnsi="Arial" w:cs="Arial"/>
                <w:color w:val="000000" w:themeColor="text1"/>
                <w:sz w:val="19"/>
                <w:szCs w:val="19"/>
              </w:rPr>
              <w:t xml:space="preserve"> (</w:t>
            </w:r>
            <w:r w:rsidRPr="00D922C8">
              <w:rPr>
                <w:rFonts w:ascii="Arial" w:hAnsi="Arial" w:cs="Arial"/>
                <w:color w:val="000000" w:themeColor="text1"/>
                <w:sz w:val="19"/>
                <w:szCs w:val="19"/>
              </w:rPr>
              <w:t>78</w:t>
            </w:r>
            <w:r>
              <w:rPr>
                <w:rFonts w:ascii="Arial" w:hAnsi="Arial" w:cs="Arial"/>
                <w:color w:val="000000" w:themeColor="text1"/>
                <w:sz w:val="19"/>
                <w:szCs w:val="19"/>
              </w:rPr>
              <w:t xml:space="preserve"> </w:t>
            </w:r>
            <w:r w:rsidRPr="00D922C8">
              <w:rPr>
                <w:rFonts w:ascii="Arial" w:hAnsi="Arial" w:cs="Arial"/>
                <w:color w:val="000000" w:themeColor="text1"/>
                <w:sz w:val="19"/>
                <w:szCs w:val="19"/>
              </w:rPr>
              <w:t>758</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35E69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Martin</w:t>
            </w:r>
            <w:r>
              <w:rPr>
                <w:rFonts w:ascii="Arial" w:hAnsi="Arial" w:cs="Arial"/>
                <w:color w:val="000000" w:themeColor="text1"/>
                <w:sz w:val="19"/>
                <w:szCs w:val="19"/>
              </w:rPr>
              <w:t xml:space="preserve"> (55 687)</w:t>
            </w:r>
          </w:p>
        </w:tc>
      </w:tr>
      <w:tr w:rsidR="004814BE" w:rsidRPr="00B55A1F" w14:paraId="1BB7D2B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5EAD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Nitra</w:t>
            </w:r>
            <w:r>
              <w:rPr>
                <w:rFonts w:ascii="Arial" w:hAnsi="Arial" w:cs="Arial"/>
                <w:color w:val="000000" w:themeColor="text1"/>
                <w:sz w:val="19"/>
                <w:szCs w:val="19"/>
              </w:rPr>
              <w:t xml:space="preserve"> (</w:t>
            </w:r>
            <w:r>
              <w:rPr>
                <w:rFonts w:ascii="Arial" w:hAnsi="Arial" w:cs="Arial"/>
                <w:color w:val="000000"/>
                <w:sz w:val="19"/>
                <w:szCs w:val="19"/>
              </w:rPr>
              <w:t>77 670</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D1FE59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Poprad</w:t>
            </w:r>
            <w:r>
              <w:rPr>
                <w:rFonts w:ascii="Arial" w:hAnsi="Arial" w:cs="Arial"/>
                <w:color w:val="000000" w:themeColor="text1"/>
                <w:sz w:val="19"/>
                <w:szCs w:val="19"/>
              </w:rPr>
              <w:t xml:space="preserve"> (52 037)</w:t>
            </w:r>
          </w:p>
        </w:tc>
      </w:tr>
      <w:tr w:rsidR="004814BE" w:rsidRPr="00B55A1F" w14:paraId="70EBDFD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C39F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Prešov</w:t>
            </w:r>
            <w:r>
              <w:rPr>
                <w:rFonts w:ascii="Arial" w:hAnsi="Arial" w:cs="Arial"/>
                <w:color w:val="000000" w:themeColor="text1"/>
                <w:sz w:val="19"/>
                <w:szCs w:val="19"/>
              </w:rPr>
              <w:t xml:space="preserve"> (</w:t>
            </w:r>
            <w:r>
              <w:rPr>
                <w:rFonts w:ascii="Arial" w:hAnsi="Arial" w:cs="Arial"/>
                <w:color w:val="000000"/>
                <w:sz w:val="19"/>
                <w:szCs w:val="19"/>
              </w:rPr>
              <w:t>89 959</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3E846A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Zámky</w:t>
            </w:r>
            <w:r>
              <w:rPr>
                <w:rFonts w:ascii="Arial" w:hAnsi="Arial" w:cs="Arial"/>
                <w:color w:val="000000" w:themeColor="text1"/>
                <w:sz w:val="19"/>
                <w:szCs w:val="19"/>
              </w:rPr>
              <w:t xml:space="preserve"> (38 721)</w:t>
            </w:r>
          </w:p>
        </w:tc>
      </w:tr>
      <w:tr w:rsidR="004814BE" w:rsidRPr="00B55A1F" w14:paraId="2B96DD4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8280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Žilina</w:t>
            </w:r>
            <w:r>
              <w:rPr>
                <w:rFonts w:ascii="Arial" w:hAnsi="Arial" w:cs="Arial"/>
                <w:color w:val="000000" w:themeColor="text1"/>
                <w:sz w:val="19"/>
                <w:szCs w:val="19"/>
              </w:rPr>
              <w:t xml:space="preserve"> (</w:t>
            </w:r>
            <w:r>
              <w:rPr>
                <w:rFonts w:ascii="Arial" w:hAnsi="Arial" w:cs="Arial"/>
                <w:color w:val="000000"/>
                <w:sz w:val="19"/>
                <w:szCs w:val="19"/>
              </w:rPr>
              <w:t>81 114)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2239EF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Pr>
                <w:rFonts w:ascii="Arial" w:hAnsi="Arial" w:cs="Arial"/>
                <w:color w:val="000000" w:themeColor="text1"/>
                <w:sz w:val="19"/>
                <w:szCs w:val="19"/>
              </w:rPr>
              <w:t xml:space="preserve"> (42 868)</w:t>
            </w:r>
          </w:p>
        </w:tc>
      </w:tr>
      <w:tr w:rsidR="004814BE" w:rsidRPr="00B55A1F" w14:paraId="0E15A5A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2A07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Trenčín</w:t>
            </w:r>
            <w:r>
              <w:rPr>
                <w:rFonts w:ascii="Arial" w:hAnsi="Arial" w:cs="Arial"/>
                <w:color w:val="000000" w:themeColor="text1"/>
                <w:sz w:val="19"/>
                <w:szCs w:val="19"/>
              </w:rPr>
              <w:t xml:space="preserve"> (</w:t>
            </w:r>
            <w:r>
              <w:rPr>
                <w:rFonts w:ascii="Arial" w:hAnsi="Arial" w:cs="Arial"/>
                <w:color w:val="000000"/>
                <w:sz w:val="19"/>
                <w:szCs w:val="19"/>
              </w:rPr>
              <w:t>55 698</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0C2D94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súmestie Prievidza – Bojnice</w:t>
            </w:r>
            <w:r>
              <w:rPr>
                <w:rFonts w:ascii="Arial" w:hAnsi="Arial" w:cs="Arial"/>
                <w:color w:val="000000" w:themeColor="text1"/>
                <w:sz w:val="19"/>
                <w:szCs w:val="19"/>
              </w:rPr>
              <w:t xml:space="preserve"> (52 084)</w:t>
            </w:r>
          </w:p>
        </w:tc>
      </w:tr>
      <w:tr w:rsidR="004814BE" w:rsidRPr="00B55A1F" w14:paraId="0162049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FAD2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Trnava</w:t>
            </w:r>
            <w:r>
              <w:rPr>
                <w:rFonts w:ascii="Arial" w:hAnsi="Arial" w:cs="Arial"/>
                <w:color w:val="000000" w:themeColor="text1"/>
                <w:sz w:val="19"/>
                <w:szCs w:val="19"/>
              </w:rPr>
              <w:t>( 65 596)</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1021F288"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1677F603"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28566BF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druhej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59733F5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5A0EE"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59B7F66"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1B33874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1AF2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Bardejov</w:t>
            </w:r>
            <w:r>
              <w:rPr>
                <w:rFonts w:ascii="Arial" w:hAnsi="Arial" w:cs="Arial"/>
                <w:color w:val="000000" w:themeColor="text1"/>
                <w:sz w:val="19"/>
                <w:szCs w:val="19"/>
              </w:rPr>
              <w:t xml:space="preserve"> (32 912)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BA4D4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Brezno</w:t>
            </w:r>
            <w:r>
              <w:rPr>
                <w:rFonts w:ascii="Arial" w:hAnsi="Arial" w:cs="Arial"/>
                <w:color w:val="000000" w:themeColor="text1"/>
                <w:sz w:val="19"/>
                <w:szCs w:val="19"/>
              </w:rPr>
              <w:t xml:space="preserve"> (21 215)</w:t>
            </w:r>
          </w:p>
        </w:tc>
      </w:tr>
      <w:tr w:rsidR="004814BE" w:rsidRPr="00B55A1F" w14:paraId="4E90A9C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919D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Čadca</w:t>
            </w:r>
            <w:r>
              <w:rPr>
                <w:rFonts w:ascii="Arial" w:hAnsi="Arial" w:cs="Arial"/>
                <w:color w:val="000000" w:themeColor="text1"/>
                <w:sz w:val="19"/>
                <w:szCs w:val="19"/>
              </w:rPr>
              <w:t xml:space="preserve"> (24 579)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DC01FC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Dolný Kubín</w:t>
            </w:r>
            <w:r>
              <w:rPr>
                <w:rFonts w:ascii="Arial" w:hAnsi="Arial" w:cs="Arial"/>
                <w:color w:val="000000" w:themeColor="text1"/>
                <w:sz w:val="19"/>
                <w:szCs w:val="19"/>
              </w:rPr>
              <w:t xml:space="preserve"> (19 196)</w:t>
            </w:r>
          </w:p>
        </w:tc>
      </w:tr>
      <w:tr w:rsidR="004814BE" w:rsidRPr="00B55A1F" w14:paraId="76F2B42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E1B0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Dunajská Streda</w:t>
            </w:r>
            <w:r>
              <w:rPr>
                <w:rFonts w:ascii="Arial" w:hAnsi="Arial" w:cs="Arial"/>
                <w:color w:val="000000" w:themeColor="text1"/>
                <w:sz w:val="19"/>
                <w:szCs w:val="19"/>
              </w:rPr>
              <w:t xml:space="preserve"> (22 652)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3EF85F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Galanta</w:t>
            </w:r>
            <w:r>
              <w:rPr>
                <w:rFonts w:ascii="Arial" w:hAnsi="Arial" w:cs="Arial"/>
                <w:color w:val="000000" w:themeColor="text1"/>
                <w:sz w:val="19"/>
                <w:szCs w:val="19"/>
              </w:rPr>
              <w:t xml:space="preserve"> (15 021)</w:t>
            </w:r>
          </w:p>
        </w:tc>
      </w:tr>
      <w:tr w:rsidR="004814BE" w:rsidRPr="00B55A1F" w14:paraId="528D4921"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57C0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Humenné</w:t>
            </w:r>
            <w:r>
              <w:rPr>
                <w:rFonts w:ascii="Arial" w:hAnsi="Arial" w:cs="Arial"/>
                <w:color w:val="000000" w:themeColor="text1"/>
                <w:sz w:val="19"/>
                <w:szCs w:val="19"/>
              </w:rPr>
              <w:t xml:space="preserve"> (33 945)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FA4062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Kežmarok</w:t>
            </w:r>
            <w:r>
              <w:rPr>
                <w:rFonts w:ascii="Arial" w:hAnsi="Arial" w:cs="Arial"/>
                <w:color w:val="000000" w:themeColor="text1"/>
                <w:sz w:val="19"/>
                <w:szCs w:val="19"/>
              </w:rPr>
              <w:t xml:space="preserve"> (16 558)</w:t>
            </w:r>
          </w:p>
        </w:tc>
      </w:tr>
      <w:tr w:rsidR="004814BE" w:rsidRPr="00B55A1F" w14:paraId="2B5D8BE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B691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Komárno</w:t>
            </w:r>
            <w:r>
              <w:rPr>
                <w:rFonts w:ascii="Arial" w:hAnsi="Arial" w:cs="Arial"/>
                <w:color w:val="000000" w:themeColor="text1"/>
                <w:sz w:val="19"/>
                <w:szCs w:val="19"/>
              </w:rPr>
              <w:t xml:space="preserve"> (34 333)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F3BFCC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Mesto nad Váhom</w:t>
            </w:r>
            <w:r>
              <w:rPr>
                <w:rFonts w:ascii="Arial" w:hAnsi="Arial" w:cs="Arial"/>
                <w:color w:val="000000" w:themeColor="text1"/>
                <w:sz w:val="19"/>
                <w:szCs w:val="19"/>
              </w:rPr>
              <w:t xml:space="preserve"> (20 084)</w:t>
            </w:r>
          </w:p>
        </w:tc>
      </w:tr>
      <w:tr w:rsidR="004814BE" w:rsidRPr="00B55A1F" w14:paraId="462626F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CF17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Levice</w:t>
            </w:r>
            <w:r>
              <w:rPr>
                <w:rFonts w:ascii="Arial" w:hAnsi="Arial" w:cs="Arial"/>
                <w:color w:val="000000" w:themeColor="text1"/>
                <w:sz w:val="19"/>
                <w:szCs w:val="19"/>
              </w:rPr>
              <w:t xml:space="preserve"> (33 733)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7572B5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Pezinok</w:t>
            </w:r>
            <w:r>
              <w:rPr>
                <w:rFonts w:ascii="Arial" w:hAnsi="Arial" w:cs="Arial"/>
                <w:color w:val="000000" w:themeColor="text1"/>
                <w:sz w:val="19"/>
                <w:szCs w:val="19"/>
              </w:rPr>
              <w:t xml:space="preserve"> (22 467)</w:t>
            </w:r>
          </w:p>
        </w:tc>
      </w:tr>
      <w:tr w:rsidR="004814BE" w:rsidRPr="00B55A1F" w14:paraId="6BD2503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15EF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Mikuláš</w:t>
            </w:r>
            <w:r>
              <w:rPr>
                <w:rFonts w:ascii="Arial" w:hAnsi="Arial" w:cs="Arial"/>
                <w:color w:val="000000" w:themeColor="text1"/>
                <w:sz w:val="19"/>
                <w:szCs w:val="19"/>
              </w:rPr>
              <w:t xml:space="preserve"> (31 534)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F9615E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Púchov</w:t>
            </w:r>
            <w:r>
              <w:rPr>
                <w:rFonts w:ascii="Arial" w:hAnsi="Arial" w:cs="Arial"/>
                <w:color w:val="000000" w:themeColor="text1"/>
                <w:sz w:val="19"/>
                <w:szCs w:val="19"/>
              </w:rPr>
              <w:t xml:space="preserve"> (17 962)</w:t>
            </w:r>
          </w:p>
        </w:tc>
      </w:tr>
      <w:tr w:rsidR="004814BE" w:rsidRPr="00B55A1F" w14:paraId="511D329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D764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Lučenec</w:t>
            </w:r>
            <w:r>
              <w:rPr>
                <w:rFonts w:ascii="Arial" w:hAnsi="Arial" w:cs="Arial"/>
                <w:color w:val="000000" w:themeColor="text1"/>
                <w:sz w:val="19"/>
                <w:szCs w:val="19"/>
              </w:rPr>
              <w:t xml:space="preserve"> (28 099)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29033B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Rožňava</w:t>
            </w:r>
            <w:r>
              <w:rPr>
                <w:rFonts w:ascii="Arial" w:hAnsi="Arial" w:cs="Arial"/>
                <w:color w:val="000000" w:themeColor="text1"/>
                <w:sz w:val="19"/>
                <w:szCs w:val="19"/>
              </w:rPr>
              <w:t xml:space="preserve"> (19 397)</w:t>
            </w:r>
          </w:p>
        </w:tc>
      </w:tr>
      <w:tr w:rsidR="004814BE" w:rsidRPr="00B55A1F" w14:paraId="69C2E05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BE59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Michalovce</w:t>
            </w:r>
            <w:r>
              <w:rPr>
                <w:rFonts w:ascii="Arial" w:hAnsi="Arial" w:cs="Arial"/>
                <w:color w:val="000000" w:themeColor="text1"/>
                <w:sz w:val="19"/>
                <w:szCs w:val="19"/>
              </w:rPr>
              <w:t xml:space="preserve"> (39 455)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714886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Senica</w:t>
            </w:r>
            <w:r>
              <w:rPr>
                <w:rFonts w:ascii="Arial" w:hAnsi="Arial" w:cs="Arial"/>
                <w:color w:val="000000" w:themeColor="text1"/>
                <w:sz w:val="19"/>
                <w:szCs w:val="19"/>
              </w:rPr>
              <w:t xml:space="preserve"> (20 380)</w:t>
            </w:r>
          </w:p>
        </w:tc>
      </w:tr>
      <w:tr w:rsidR="004814BE" w:rsidRPr="00B55A1F" w14:paraId="07A6863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5578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Piešťany</w:t>
            </w:r>
            <w:r>
              <w:rPr>
                <w:rFonts w:ascii="Arial" w:hAnsi="Arial" w:cs="Arial"/>
                <w:color w:val="000000" w:themeColor="text1"/>
                <w:sz w:val="19"/>
                <w:szCs w:val="19"/>
              </w:rPr>
              <w:t xml:space="preserve"> (27 855)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79B9B6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Vranov nad Topľou</w:t>
            </w:r>
            <w:r>
              <w:rPr>
                <w:rFonts w:ascii="Arial" w:hAnsi="Arial" w:cs="Arial"/>
                <w:color w:val="000000" w:themeColor="text1"/>
                <w:sz w:val="19"/>
                <w:szCs w:val="19"/>
              </w:rPr>
              <w:t xml:space="preserve"> (22 762)</w:t>
            </w:r>
          </w:p>
        </w:tc>
      </w:tr>
      <w:tr w:rsidR="004814BE" w:rsidRPr="00B55A1F" w14:paraId="5C85C8E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852E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Považská Bystrica</w:t>
            </w:r>
            <w:r>
              <w:rPr>
                <w:rFonts w:ascii="Arial" w:hAnsi="Arial" w:cs="Arial"/>
                <w:color w:val="000000" w:themeColor="text1"/>
                <w:sz w:val="19"/>
                <w:szCs w:val="19"/>
              </w:rPr>
              <w:t xml:space="preserve"> (40 373)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511877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Žiar nad Hronom</w:t>
            </w:r>
            <w:r>
              <w:rPr>
                <w:rFonts w:ascii="Arial" w:hAnsi="Arial" w:cs="Arial"/>
                <w:color w:val="000000" w:themeColor="text1"/>
                <w:sz w:val="19"/>
                <w:szCs w:val="19"/>
              </w:rPr>
              <w:t xml:space="preserve"> (19 370)</w:t>
            </w:r>
          </w:p>
        </w:tc>
      </w:tr>
      <w:tr w:rsidR="004814BE" w:rsidRPr="00B55A1F" w14:paraId="226E714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8168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Prievidza</w:t>
            </w:r>
            <w:r>
              <w:rPr>
                <w:rFonts w:ascii="Arial" w:hAnsi="Arial" w:cs="Arial"/>
                <w:color w:val="000000" w:themeColor="text1"/>
                <w:sz w:val="19"/>
                <w:szCs w:val="19"/>
              </w:rPr>
              <w:t xml:space="preserve"> (47 143)</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470F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0B50DEF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B5C9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Rimavská Sobota</w:t>
            </w:r>
            <w:r>
              <w:rPr>
                <w:rFonts w:ascii="Arial" w:hAnsi="Arial" w:cs="Arial"/>
                <w:color w:val="000000" w:themeColor="text1"/>
                <w:sz w:val="19"/>
                <w:szCs w:val="19"/>
              </w:rPr>
              <w:t xml:space="preserve"> (24 217)</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31C2F5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3BBDE0BB"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634A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Ružomberok</w:t>
            </w:r>
            <w:r>
              <w:rPr>
                <w:rFonts w:ascii="Arial" w:hAnsi="Arial" w:cs="Arial"/>
                <w:color w:val="000000" w:themeColor="text1"/>
                <w:sz w:val="19"/>
                <w:szCs w:val="19"/>
              </w:rPr>
              <w:t xml:space="preserve"> (27 284)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F9E01F6"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4A90CD7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33FC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Spišská Nová Ves</w:t>
            </w:r>
            <w:r>
              <w:rPr>
                <w:rFonts w:ascii="Arial" w:hAnsi="Arial" w:cs="Arial"/>
                <w:color w:val="000000" w:themeColor="text1"/>
                <w:sz w:val="19"/>
                <w:szCs w:val="19"/>
              </w:rPr>
              <w:t xml:space="preserve"> (37 594)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4092609A"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674007B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7EA3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Topoľčany</w:t>
            </w:r>
            <w:r>
              <w:rPr>
                <w:rFonts w:ascii="Arial" w:hAnsi="Arial" w:cs="Arial"/>
                <w:color w:val="000000" w:themeColor="text1"/>
                <w:sz w:val="19"/>
                <w:szCs w:val="19"/>
              </w:rPr>
              <w:t xml:space="preserve"> (26 196)</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650DD22"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4444704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4D15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Trebišov</w:t>
            </w:r>
            <w:r>
              <w:rPr>
                <w:rFonts w:ascii="Arial" w:hAnsi="Arial" w:cs="Arial"/>
                <w:color w:val="000000" w:themeColor="text1"/>
                <w:sz w:val="19"/>
                <w:szCs w:val="19"/>
              </w:rPr>
              <w:t xml:space="preserve"> (24 500)</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28F087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74686E3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3623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Pr>
                <w:rFonts w:ascii="Arial" w:hAnsi="Arial" w:cs="Arial"/>
                <w:color w:val="000000" w:themeColor="text1"/>
                <w:sz w:val="19"/>
                <w:szCs w:val="19"/>
              </w:rPr>
              <w:t xml:space="preserve"> (42 868)</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12B47A6"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25A1E0EC"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55915B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tretej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39B8AA1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E8B5C"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075292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046BA259"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2F86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Bánovce nad Bebravou</w:t>
            </w:r>
            <w:r>
              <w:rPr>
                <w:rFonts w:ascii="Arial" w:hAnsi="Arial" w:cs="Arial"/>
                <w:color w:val="000000" w:themeColor="text1"/>
                <w:sz w:val="19"/>
                <w:szCs w:val="19"/>
              </w:rPr>
              <w:t xml:space="preserve"> (18 823)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BE1118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Bojnice</w:t>
            </w:r>
            <w:r>
              <w:rPr>
                <w:rFonts w:ascii="Arial" w:hAnsi="Arial" w:cs="Arial"/>
                <w:color w:val="000000" w:themeColor="text1"/>
                <w:sz w:val="19"/>
                <w:szCs w:val="19"/>
              </w:rPr>
              <w:t xml:space="preserve"> (4 941)</w:t>
            </w:r>
          </w:p>
        </w:tc>
      </w:tr>
      <w:tr w:rsidR="004814BE" w:rsidRPr="00B55A1F" w14:paraId="5D8738B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FEC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lastRenderedPageBreak/>
              <w:t>Banská Štiavnica</w:t>
            </w:r>
            <w:r>
              <w:rPr>
                <w:rFonts w:ascii="Arial" w:hAnsi="Arial" w:cs="Arial"/>
                <w:color w:val="000000" w:themeColor="text1"/>
                <w:sz w:val="19"/>
                <w:szCs w:val="19"/>
              </w:rPr>
              <w:t xml:space="preserve"> (10 210)</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F60BED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Bytča</w:t>
            </w:r>
            <w:r>
              <w:rPr>
                <w:rFonts w:ascii="Arial" w:hAnsi="Arial" w:cs="Arial"/>
                <w:color w:val="000000" w:themeColor="text1"/>
                <w:sz w:val="19"/>
                <w:szCs w:val="19"/>
              </w:rPr>
              <w:t xml:space="preserve"> (11 306)</w:t>
            </w:r>
          </w:p>
        </w:tc>
      </w:tr>
      <w:tr w:rsidR="004814BE" w:rsidRPr="00B55A1F" w14:paraId="27D630CA"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7BE2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Pr>
                <w:rFonts w:ascii="Arial" w:hAnsi="Arial" w:cs="Arial"/>
                <w:color w:val="000000" w:themeColor="text1"/>
                <w:sz w:val="19"/>
                <w:szCs w:val="19"/>
              </w:rPr>
              <w:t xml:space="preserve"> (14 887)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3672A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Pr>
                <w:rFonts w:ascii="Arial" w:hAnsi="Arial" w:cs="Arial"/>
                <w:color w:val="000000" w:themeColor="text1"/>
                <w:sz w:val="19"/>
                <w:szCs w:val="19"/>
              </w:rPr>
              <w:t xml:space="preserve"> (14 887)</w:t>
            </w:r>
          </w:p>
        </w:tc>
      </w:tr>
      <w:tr w:rsidR="004814BE" w:rsidRPr="00B55A1F" w14:paraId="7C7ED22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A896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Dubnica nad Váhom a Nová Dubnica</w:t>
            </w:r>
            <w:r>
              <w:rPr>
                <w:rFonts w:ascii="Arial" w:hAnsi="Arial" w:cs="Arial"/>
                <w:color w:val="000000" w:themeColor="text1"/>
                <w:sz w:val="19"/>
                <w:szCs w:val="19"/>
              </w:rPr>
              <w:t xml:space="preserve"> (35 683)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815197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Fiľakovo</w:t>
            </w:r>
            <w:r>
              <w:rPr>
                <w:rFonts w:ascii="Arial" w:hAnsi="Arial" w:cs="Arial"/>
                <w:color w:val="000000" w:themeColor="text1"/>
                <w:sz w:val="19"/>
                <w:szCs w:val="19"/>
              </w:rPr>
              <w:t xml:space="preserve"> (10 687)</w:t>
            </w:r>
          </w:p>
        </w:tc>
      </w:tr>
      <w:tr w:rsidR="004814BE" w:rsidRPr="00B55A1F" w14:paraId="2CBBC5D1"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11FE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w:t>
            </w:r>
            <w:r>
              <w:rPr>
                <w:rFonts w:ascii="Arial" w:hAnsi="Arial" w:cs="Arial"/>
                <w:color w:val="000000" w:themeColor="text1"/>
                <w:sz w:val="19"/>
                <w:szCs w:val="19"/>
              </w:rPr>
              <w:t xml:space="preserve"> (22 079)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B418C9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Gelnica</w:t>
            </w:r>
            <w:r>
              <w:rPr>
                <w:rFonts w:ascii="Arial" w:hAnsi="Arial" w:cs="Arial"/>
                <w:color w:val="000000" w:themeColor="text1"/>
                <w:sz w:val="19"/>
                <w:szCs w:val="19"/>
              </w:rPr>
              <w:t xml:space="preserve"> (6 140)</w:t>
            </w:r>
          </w:p>
        </w:tc>
      </w:tr>
      <w:tr w:rsidR="004814BE" w:rsidRPr="00B55A1F" w14:paraId="795B99C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09C8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 a</w:t>
            </w:r>
            <w:r>
              <w:rPr>
                <w:rFonts w:ascii="Arial" w:hAnsi="Arial" w:cs="Arial"/>
                <w:color w:val="000000" w:themeColor="text1"/>
                <w:sz w:val="19"/>
                <w:szCs w:val="19"/>
              </w:rPr>
              <w:t> </w:t>
            </w:r>
            <w:r w:rsidRPr="0079034B">
              <w:rPr>
                <w:rFonts w:ascii="Arial" w:hAnsi="Arial" w:cs="Arial"/>
                <w:color w:val="000000" w:themeColor="text1"/>
                <w:sz w:val="19"/>
                <w:szCs w:val="19"/>
              </w:rPr>
              <w:t>Leopoldov</w:t>
            </w:r>
            <w:r>
              <w:rPr>
                <w:rFonts w:ascii="Arial" w:hAnsi="Arial" w:cs="Arial"/>
                <w:color w:val="000000" w:themeColor="text1"/>
                <w:sz w:val="19"/>
                <w:szCs w:val="19"/>
              </w:rPr>
              <w:t xml:space="preserve"> (26 239)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EA2747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Handlová</w:t>
            </w:r>
            <w:r>
              <w:rPr>
                <w:rFonts w:ascii="Arial" w:hAnsi="Arial" w:cs="Arial"/>
                <w:color w:val="000000" w:themeColor="text1"/>
                <w:sz w:val="19"/>
                <w:szCs w:val="19"/>
              </w:rPr>
              <w:t xml:space="preserve"> (17 385)</w:t>
            </w:r>
          </w:p>
        </w:tc>
      </w:tr>
      <w:tr w:rsidR="004814BE" w:rsidRPr="00B55A1F" w14:paraId="2444046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7543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Kysucké Nové Mesto</w:t>
            </w:r>
            <w:r>
              <w:rPr>
                <w:rFonts w:ascii="Arial" w:hAnsi="Arial" w:cs="Arial"/>
                <w:color w:val="000000" w:themeColor="text1"/>
                <w:sz w:val="19"/>
                <w:szCs w:val="19"/>
              </w:rPr>
              <w:t xml:space="preserve"> (15 324)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1D7863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Hnúšťa</w:t>
            </w:r>
            <w:r>
              <w:rPr>
                <w:rFonts w:ascii="Arial" w:hAnsi="Arial" w:cs="Arial"/>
                <w:color w:val="000000" w:themeColor="text1"/>
                <w:sz w:val="19"/>
                <w:szCs w:val="19"/>
              </w:rPr>
              <w:t xml:space="preserve"> (7 611)</w:t>
            </w:r>
          </w:p>
        </w:tc>
      </w:tr>
      <w:tr w:rsidR="004814BE" w:rsidRPr="00B55A1F" w14:paraId="69C28D5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AC8C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Levoča</w:t>
            </w:r>
            <w:r>
              <w:rPr>
                <w:rFonts w:ascii="Arial" w:hAnsi="Arial" w:cs="Arial"/>
                <w:color w:val="000000" w:themeColor="text1"/>
                <w:sz w:val="19"/>
                <w:szCs w:val="19"/>
              </w:rPr>
              <w:t xml:space="preserve"> (14 811)</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BA450F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Holíč</w:t>
            </w:r>
            <w:r>
              <w:rPr>
                <w:rFonts w:ascii="Arial" w:hAnsi="Arial" w:cs="Arial"/>
                <w:color w:val="000000" w:themeColor="text1"/>
                <w:sz w:val="19"/>
                <w:szCs w:val="19"/>
              </w:rPr>
              <w:t xml:space="preserve"> (11 162)</w:t>
            </w:r>
          </w:p>
        </w:tc>
      </w:tr>
      <w:tr w:rsidR="004814BE" w:rsidRPr="00B55A1F" w14:paraId="3B7014F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5F1D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Malacky</w:t>
            </w:r>
            <w:r>
              <w:rPr>
                <w:rFonts w:ascii="Arial" w:hAnsi="Arial" w:cs="Arial"/>
                <w:color w:val="000000" w:themeColor="text1"/>
                <w:sz w:val="19"/>
                <w:szCs w:val="19"/>
              </w:rPr>
              <w:t xml:space="preserve"> (17 253)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A0BA2C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Ilava</w:t>
            </w:r>
            <w:r>
              <w:rPr>
                <w:rFonts w:ascii="Arial" w:hAnsi="Arial" w:cs="Arial"/>
                <w:color w:val="000000" w:themeColor="text1"/>
                <w:sz w:val="19"/>
                <w:szCs w:val="19"/>
              </w:rPr>
              <w:t xml:space="preserve"> (5 474) </w:t>
            </w:r>
          </w:p>
        </w:tc>
      </w:tr>
      <w:tr w:rsidR="004814BE" w:rsidRPr="00B55A1F" w14:paraId="1A0F581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21B4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Myjava</w:t>
            </w:r>
            <w:r>
              <w:rPr>
                <w:rFonts w:ascii="Arial" w:hAnsi="Arial" w:cs="Arial"/>
                <w:color w:val="000000" w:themeColor="text1"/>
                <w:sz w:val="19"/>
                <w:szCs w:val="19"/>
              </w:rPr>
              <w:t xml:space="preserve"> (11 953)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E3E60A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Kolárovo</w:t>
            </w:r>
            <w:r>
              <w:rPr>
                <w:rFonts w:ascii="Arial" w:hAnsi="Arial" w:cs="Arial"/>
                <w:color w:val="000000" w:themeColor="text1"/>
                <w:sz w:val="19"/>
                <w:szCs w:val="19"/>
              </w:rPr>
              <w:t xml:space="preserve"> (10 614)</w:t>
            </w:r>
          </w:p>
        </w:tc>
      </w:tr>
      <w:tr w:rsidR="004814BE" w:rsidRPr="00B55A1F" w14:paraId="3210585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274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Partizánske</w:t>
            </w:r>
            <w:r>
              <w:rPr>
                <w:rFonts w:ascii="Arial" w:hAnsi="Arial" w:cs="Arial"/>
                <w:color w:val="000000" w:themeColor="text1"/>
                <w:sz w:val="19"/>
                <w:szCs w:val="19"/>
              </w:rPr>
              <w:t xml:space="preserve"> (23 247)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F675C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Kráľovský Chlmec</w:t>
            </w:r>
            <w:r>
              <w:rPr>
                <w:rFonts w:ascii="Arial" w:hAnsi="Arial" w:cs="Arial"/>
                <w:color w:val="000000" w:themeColor="text1"/>
                <w:sz w:val="19"/>
                <w:szCs w:val="19"/>
              </w:rPr>
              <w:t xml:space="preserve"> (7 611)</w:t>
            </w:r>
          </w:p>
        </w:tc>
      </w:tr>
      <w:tr w:rsidR="004814BE" w:rsidRPr="00B55A1F" w14:paraId="7031ED6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9B24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Senec</w:t>
            </w:r>
            <w:r>
              <w:rPr>
                <w:rFonts w:ascii="Arial" w:hAnsi="Arial" w:cs="Arial"/>
                <w:color w:val="000000" w:themeColor="text1"/>
                <w:sz w:val="19"/>
                <w:szCs w:val="19"/>
              </w:rPr>
              <w:t xml:space="preserve"> (18 658)</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DA5D1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Kremnica</w:t>
            </w:r>
            <w:r>
              <w:rPr>
                <w:rFonts w:ascii="Arial" w:hAnsi="Arial" w:cs="Arial"/>
                <w:color w:val="000000" w:themeColor="text1"/>
                <w:sz w:val="19"/>
                <w:szCs w:val="19"/>
              </w:rPr>
              <w:t xml:space="preserve"> (5 419)</w:t>
            </w:r>
          </w:p>
        </w:tc>
      </w:tr>
      <w:tr w:rsidR="004814BE" w:rsidRPr="00B55A1F" w14:paraId="20A539C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D958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Skalica</w:t>
            </w:r>
            <w:r>
              <w:rPr>
                <w:rFonts w:ascii="Arial" w:hAnsi="Arial" w:cs="Arial"/>
                <w:color w:val="000000" w:themeColor="text1"/>
                <w:sz w:val="19"/>
                <w:szCs w:val="19"/>
              </w:rPr>
              <w:t xml:space="preserve"> (14 806)</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0D774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Krupina</w:t>
            </w:r>
            <w:r>
              <w:rPr>
                <w:rFonts w:ascii="Arial" w:hAnsi="Arial" w:cs="Arial"/>
                <w:color w:val="000000" w:themeColor="text1"/>
                <w:sz w:val="19"/>
                <w:szCs w:val="19"/>
              </w:rPr>
              <w:t xml:space="preserve"> (7 945)</w:t>
            </w:r>
          </w:p>
        </w:tc>
      </w:tr>
      <w:tr w:rsidR="004814BE" w:rsidRPr="00B55A1F" w14:paraId="440CD369"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66B9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Stará Ľubovňa</w:t>
            </w:r>
            <w:r>
              <w:rPr>
                <w:rFonts w:ascii="Arial" w:hAnsi="Arial" w:cs="Arial"/>
                <w:color w:val="000000" w:themeColor="text1"/>
                <w:sz w:val="19"/>
                <w:szCs w:val="19"/>
              </w:rPr>
              <w:t xml:space="preserve"> (16 347)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7B94E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Hrádok</w:t>
            </w:r>
            <w:r>
              <w:rPr>
                <w:rFonts w:ascii="Arial" w:hAnsi="Arial" w:cs="Arial"/>
                <w:color w:val="000000" w:themeColor="text1"/>
                <w:sz w:val="19"/>
                <w:szCs w:val="19"/>
              </w:rPr>
              <w:t xml:space="preserve"> (7 606)</w:t>
            </w:r>
          </w:p>
        </w:tc>
      </w:tr>
      <w:tr w:rsidR="004814BE" w:rsidRPr="00B55A1F" w14:paraId="13A07AA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74D7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Snina</w:t>
            </w:r>
            <w:r>
              <w:rPr>
                <w:rFonts w:ascii="Arial" w:hAnsi="Arial" w:cs="Arial"/>
                <w:color w:val="000000" w:themeColor="text1"/>
                <w:sz w:val="19"/>
                <w:szCs w:val="19"/>
              </w:rPr>
              <w:t xml:space="preserve"> (20 174)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803C4C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Medzilaborce</w:t>
            </w:r>
            <w:r>
              <w:rPr>
                <w:rFonts w:ascii="Arial" w:hAnsi="Arial" w:cs="Arial"/>
                <w:color w:val="000000" w:themeColor="text1"/>
                <w:sz w:val="19"/>
                <w:szCs w:val="19"/>
              </w:rPr>
              <w:t xml:space="preserve"> (6 639)</w:t>
            </w:r>
          </w:p>
        </w:tc>
      </w:tr>
      <w:tr w:rsidR="004814BE" w:rsidRPr="00B55A1F" w14:paraId="49D1F9B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F392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Šaľa</w:t>
            </w:r>
            <w:r>
              <w:rPr>
                <w:rFonts w:ascii="Arial" w:hAnsi="Arial" w:cs="Arial"/>
                <w:color w:val="000000" w:themeColor="text1"/>
                <w:sz w:val="19"/>
                <w:szCs w:val="19"/>
              </w:rPr>
              <w:t xml:space="preserve"> (22 714)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78F919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Modra</w:t>
            </w:r>
            <w:r>
              <w:rPr>
                <w:rFonts w:ascii="Arial" w:hAnsi="Arial" w:cs="Arial"/>
                <w:color w:val="000000" w:themeColor="text1"/>
                <w:sz w:val="19"/>
                <w:szCs w:val="19"/>
              </w:rPr>
              <w:t xml:space="preserve"> (8 901)</w:t>
            </w:r>
          </w:p>
        </w:tc>
      </w:tr>
      <w:tr w:rsidR="004814BE" w:rsidRPr="00B55A1F" w14:paraId="5A8E3A6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5DED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Svidník</w:t>
            </w:r>
            <w:r>
              <w:rPr>
                <w:rFonts w:ascii="Arial" w:hAnsi="Arial" w:cs="Arial"/>
                <w:color w:val="000000" w:themeColor="text1"/>
                <w:sz w:val="19"/>
                <w:szCs w:val="19"/>
              </w:rPr>
              <w:t xml:space="preserve"> (11 289)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A228D2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Moldava nad Bodvou</w:t>
            </w:r>
            <w:r>
              <w:rPr>
                <w:rFonts w:ascii="Arial" w:hAnsi="Arial" w:cs="Arial"/>
                <w:color w:val="000000" w:themeColor="text1"/>
                <w:sz w:val="19"/>
                <w:szCs w:val="19"/>
              </w:rPr>
              <w:t xml:space="preserve"> (11 260)</w:t>
            </w:r>
          </w:p>
        </w:tc>
      </w:tr>
      <w:tr w:rsidR="004814BE" w:rsidRPr="00B55A1F" w14:paraId="6D2E799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4745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 a Modrý Kameň</w:t>
            </w:r>
            <w:r>
              <w:rPr>
                <w:rFonts w:ascii="Arial" w:hAnsi="Arial" w:cs="Arial"/>
                <w:color w:val="000000" w:themeColor="text1"/>
                <w:sz w:val="19"/>
                <w:szCs w:val="19"/>
              </w:rPr>
              <w:t xml:space="preserve"> (13 855)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1CEFF8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Námestovo</w:t>
            </w:r>
            <w:r>
              <w:rPr>
                <w:rFonts w:ascii="Arial" w:hAnsi="Arial" w:cs="Arial"/>
                <w:color w:val="000000" w:themeColor="text1"/>
                <w:sz w:val="19"/>
                <w:szCs w:val="19"/>
              </w:rPr>
              <w:t xml:space="preserve"> (7 908)</w:t>
            </w:r>
          </w:p>
        </w:tc>
      </w:tr>
      <w:tr w:rsidR="004814BE" w:rsidRPr="00B55A1F" w14:paraId="24991F0A" w14:textId="77777777" w:rsidTr="009C1525">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ABC78"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01D06C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Nová Baňa</w:t>
            </w:r>
            <w:r>
              <w:rPr>
                <w:rFonts w:ascii="Arial" w:hAnsi="Arial" w:cs="Arial"/>
                <w:color w:val="000000" w:themeColor="text1"/>
                <w:sz w:val="19"/>
                <w:szCs w:val="19"/>
              </w:rPr>
              <w:t xml:space="preserve"> (7 480)</w:t>
            </w:r>
          </w:p>
        </w:tc>
      </w:tr>
      <w:tr w:rsidR="004814BE" w:rsidRPr="00B55A1F" w14:paraId="52D197BD"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1487F1A"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40D25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Rajec</w:t>
            </w:r>
            <w:r>
              <w:rPr>
                <w:rFonts w:ascii="Arial" w:hAnsi="Arial" w:cs="Arial"/>
                <w:color w:val="000000" w:themeColor="text1"/>
                <w:sz w:val="19"/>
                <w:szCs w:val="19"/>
              </w:rPr>
              <w:t xml:space="preserve"> (5 850)</w:t>
            </w:r>
          </w:p>
        </w:tc>
      </w:tr>
      <w:tr w:rsidR="004814BE" w:rsidRPr="00B55A1F" w14:paraId="256BA398"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DB7028E"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0E9D3B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Revúca</w:t>
            </w:r>
            <w:r>
              <w:rPr>
                <w:rFonts w:ascii="Arial" w:hAnsi="Arial" w:cs="Arial"/>
                <w:color w:val="000000" w:themeColor="text1"/>
                <w:sz w:val="19"/>
                <w:szCs w:val="19"/>
              </w:rPr>
              <w:t xml:space="preserve"> (12 466)</w:t>
            </w:r>
          </w:p>
        </w:tc>
      </w:tr>
      <w:tr w:rsidR="004814BE" w:rsidRPr="00B55A1F" w14:paraId="29ABE2D4"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D6FB3B8"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14E735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Sabinov</w:t>
            </w:r>
            <w:r>
              <w:rPr>
                <w:rFonts w:ascii="Arial" w:hAnsi="Arial" w:cs="Arial"/>
                <w:color w:val="000000" w:themeColor="text1"/>
                <w:sz w:val="19"/>
                <w:szCs w:val="19"/>
              </w:rPr>
              <w:t xml:space="preserve"> (12 717)</w:t>
            </w:r>
          </w:p>
        </w:tc>
      </w:tr>
      <w:tr w:rsidR="004814BE" w:rsidRPr="00B55A1F" w14:paraId="09786060"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229B7C5"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57BCD1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Sečovce</w:t>
            </w:r>
            <w:r>
              <w:rPr>
                <w:rFonts w:ascii="Arial" w:hAnsi="Arial" w:cs="Arial"/>
                <w:color w:val="000000" w:themeColor="text1"/>
                <w:sz w:val="19"/>
                <w:szCs w:val="19"/>
              </w:rPr>
              <w:t xml:space="preserve"> (8 399)</w:t>
            </w:r>
          </w:p>
        </w:tc>
      </w:tr>
      <w:tr w:rsidR="004814BE" w:rsidRPr="00B55A1F" w14:paraId="2625F98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A15F500"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764EEB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Sereď</w:t>
            </w:r>
            <w:r>
              <w:rPr>
                <w:rFonts w:ascii="Arial" w:hAnsi="Arial" w:cs="Arial"/>
                <w:color w:val="000000" w:themeColor="text1"/>
                <w:sz w:val="19"/>
                <w:szCs w:val="19"/>
              </w:rPr>
              <w:t xml:space="preserve"> (15 923)</w:t>
            </w:r>
          </w:p>
        </w:tc>
      </w:tr>
      <w:tr w:rsidR="004814BE" w:rsidRPr="00B55A1F" w14:paraId="68966A0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9E1B7B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3517F8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Stropkov</w:t>
            </w:r>
            <w:r>
              <w:rPr>
                <w:rFonts w:ascii="Arial" w:hAnsi="Arial" w:cs="Arial"/>
                <w:color w:val="000000" w:themeColor="text1"/>
                <w:sz w:val="19"/>
                <w:szCs w:val="19"/>
              </w:rPr>
              <w:t xml:space="preserve"> (10 713)</w:t>
            </w:r>
          </w:p>
        </w:tc>
      </w:tr>
      <w:tr w:rsidR="004814BE" w:rsidRPr="00B55A1F" w14:paraId="05EAF30A"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D6DB441"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A9172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Svit</w:t>
            </w:r>
            <w:r>
              <w:rPr>
                <w:rFonts w:ascii="Arial" w:hAnsi="Arial" w:cs="Arial"/>
                <w:color w:val="000000" w:themeColor="text1"/>
                <w:sz w:val="19"/>
                <w:szCs w:val="19"/>
              </w:rPr>
              <w:t xml:space="preserve"> (7 771)</w:t>
            </w:r>
          </w:p>
        </w:tc>
      </w:tr>
      <w:tr w:rsidR="004814BE" w:rsidRPr="00B55A1F" w14:paraId="2BB8DB2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17A8A5F"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1B19C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Šahy</w:t>
            </w:r>
            <w:r>
              <w:rPr>
                <w:rFonts w:ascii="Arial" w:hAnsi="Arial" w:cs="Arial"/>
                <w:color w:val="000000" w:themeColor="text1"/>
                <w:sz w:val="19"/>
                <w:szCs w:val="19"/>
              </w:rPr>
              <w:t xml:space="preserve"> (7 463)</w:t>
            </w:r>
          </w:p>
        </w:tc>
      </w:tr>
      <w:tr w:rsidR="004814BE" w:rsidRPr="00B55A1F" w14:paraId="23AF1B8F"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DBB7A4B"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4F925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Šamorín</w:t>
            </w:r>
            <w:r>
              <w:rPr>
                <w:rFonts w:ascii="Arial" w:hAnsi="Arial" w:cs="Arial"/>
                <w:color w:val="000000" w:themeColor="text1"/>
                <w:sz w:val="19"/>
                <w:szCs w:val="19"/>
              </w:rPr>
              <w:t xml:space="preserve"> (13 147)</w:t>
            </w:r>
          </w:p>
        </w:tc>
      </w:tr>
      <w:tr w:rsidR="004814BE" w:rsidRPr="00B55A1F" w14:paraId="68F92061"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FC0F6A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8C2EC8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Štúrovo</w:t>
            </w:r>
            <w:r>
              <w:rPr>
                <w:rFonts w:ascii="Arial" w:hAnsi="Arial" w:cs="Arial"/>
                <w:color w:val="000000" w:themeColor="text1"/>
                <w:sz w:val="19"/>
                <w:szCs w:val="19"/>
              </w:rPr>
              <w:t xml:space="preserve"> (10 524)</w:t>
            </w:r>
          </w:p>
        </w:tc>
      </w:tr>
      <w:tr w:rsidR="004814BE" w:rsidRPr="00B55A1F" w14:paraId="33C84727"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85C168F"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DA465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Šurany</w:t>
            </w:r>
            <w:r>
              <w:rPr>
                <w:rFonts w:ascii="Arial" w:hAnsi="Arial" w:cs="Arial"/>
                <w:color w:val="000000" w:themeColor="text1"/>
                <w:sz w:val="19"/>
                <w:szCs w:val="19"/>
              </w:rPr>
              <w:t xml:space="preserve"> (9 960)</w:t>
            </w:r>
          </w:p>
        </w:tc>
      </w:tr>
      <w:tr w:rsidR="004814BE" w:rsidRPr="00B55A1F" w14:paraId="5041723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55E5FB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08A99F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Trstená</w:t>
            </w:r>
            <w:r>
              <w:rPr>
                <w:rFonts w:ascii="Arial" w:hAnsi="Arial" w:cs="Arial"/>
                <w:color w:val="000000" w:themeColor="text1"/>
                <w:sz w:val="19"/>
                <w:szCs w:val="19"/>
              </w:rPr>
              <w:t xml:space="preserve"> (7 408)</w:t>
            </w:r>
          </w:p>
        </w:tc>
      </w:tr>
      <w:tr w:rsidR="004814BE" w:rsidRPr="00B55A1F" w14:paraId="3ECEF770"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9C6BD5B"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5B3A0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Tvrdošín</w:t>
            </w:r>
            <w:r>
              <w:rPr>
                <w:rFonts w:ascii="Arial" w:hAnsi="Arial" w:cs="Arial"/>
                <w:color w:val="000000" w:themeColor="text1"/>
                <w:sz w:val="19"/>
                <w:szCs w:val="19"/>
              </w:rPr>
              <w:t xml:space="preserve"> (9 252) </w:t>
            </w:r>
          </w:p>
        </w:tc>
      </w:tr>
      <w:tr w:rsidR="004814BE" w:rsidRPr="00B55A1F" w14:paraId="25C017BC"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4F7610D"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52EFA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w:t>
            </w:r>
            <w:r>
              <w:rPr>
                <w:rFonts w:ascii="Arial" w:hAnsi="Arial" w:cs="Arial"/>
                <w:color w:val="000000" w:themeColor="text1"/>
                <w:sz w:val="19"/>
                <w:szCs w:val="19"/>
              </w:rPr>
              <w:t xml:space="preserve"> (12 255)</w:t>
            </w:r>
          </w:p>
        </w:tc>
      </w:tr>
      <w:tr w:rsidR="004814BE" w:rsidRPr="00B55A1F" w14:paraId="6294F796"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555B40C4"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D0854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Meder</w:t>
            </w:r>
            <w:r>
              <w:rPr>
                <w:rFonts w:ascii="Arial" w:hAnsi="Arial" w:cs="Arial"/>
                <w:color w:val="000000" w:themeColor="text1"/>
                <w:sz w:val="19"/>
                <w:szCs w:val="19"/>
              </w:rPr>
              <w:t xml:space="preserve"> (8 703)</w:t>
            </w:r>
          </w:p>
        </w:tc>
      </w:tr>
      <w:tr w:rsidR="004814BE" w:rsidRPr="00B55A1F" w14:paraId="3A83AED3"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7EB21B1"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27841D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Vráble</w:t>
            </w:r>
            <w:r>
              <w:rPr>
                <w:rFonts w:ascii="Arial" w:hAnsi="Arial" w:cs="Arial"/>
                <w:color w:val="000000" w:themeColor="text1"/>
                <w:sz w:val="19"/>
                <w:szCs w:val="19"/>
              </w:rPr>
              <w:t xml:space="preserve"> (8 768)</w:t>
            </w:r>
          </w:p>
        </w:tc>
      </w:tr>
      <w:tr w:rsidR="004814BE" w:rsidRPr="00B55A1F" w14:paraId="1BDF9AC7"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8D6B1F0"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7523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Vysoké Tatry</w:t>
            </w:r>
            <w:r>
              <w:rPr>
                <w:rFonts w:ascii="Arial" w:hAnsi="Arial" w:cs="Arial"/>
                <w:color w:val="000000" w:themeColor="text1"/>
                <w:sz w:val="19"/>
                <w:szCs w:val="19"/>
              </w:rPr>
              <w:t xml:space="preserve"> (4 087)</w:t>
            </w:r>
          </w:p>
        </w:tc>
      </w:tr>
      <w:tr w:rsidR="004814BE" w:rsidRPr="00F830BC" w14:paraId="2E440D6D"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C417D63"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774288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Zlaté Moravce</w:t>
            </w:r>
            <w:r>
              <w:rPr>
                <w:rFonts w:ascii="Arial" w:hAnsi="Arial" w:cs="Arial"/>
                <w:color w:val="000000" w:themeColor="text1"/>
                <w:sz w:val="19"/>
                <w:szCs w:val="19"/>
              </w:rPr>
              <w:t xml:space="preserve"> (11 787)</w:t>
            </w:r>
          </w:p>
        </w:tc>
      </w:tr>
    </w:tbl>
    <w:p w14:paraId="3790E93A" w14:textId="77777777" w:rsidR="00EB467D" w:rsidRPr="0079034B" w:rsidRDefault="00EB467D" w:rsidP="00DA5A18">
      <w:pPr>
        <w:tabs>
          <w:tab w:val="left" w:pos="960"/>
        </w:tabs>
        <w:spacing w:before="120" w:after="120" w:line="288" w:lineRule="auto"/>
        <w:rPr>
          <w:rFonts w:ascii="Arial" w:hAnsi="Arial" w:cs="Arial"/>
          <w:color w:val="000000" w:themeColor="text1"/>
          <w:sz w:val="19"/>
          <w:szCs w:val="19"/>
        </w:rPr>
      </w:pPr>
      <w:r w:rsidRPr="0079034B">
        <w:rPr>
          <w:rFonts w:ascii="Arial" w:hAnsi="Arial" w:cs="Arial"/>
          <w:color w:val="000000" w:themeColor="text1"/>
          <w:sz w:val="19"/>
          <w:szCs w:val="19"/>
        </w:rPr>
        <w:t>Následne vyhodnotí, či deklarovaný príspevok vyplýva z realizácie konkrétnych aktivít projektu</w:t>
      </w:r>
      <w:r>
        <w:rPr>
          <w:rFonts w:ascii="Arial" w:hAnsi="Arial" w:cs="Arial"/>
          <w:color w:val="000000" w:themeColor="text1"/>
          <w:sz w:val="19"/>
          <w:szCs w:val="19"/>
        </w:rPr>
        <w:t xml:space="preserve"> a</w:t>
      </w:r>
      <w:r w:rsidRPr="0079034B">
        <w:rPr>
          <w:rFonts w:ascii="Arial" w:hAnsi="Arial" w:cs="Arial"/>
          <w:color w:val="000000" w:themeColor="text1"/>
          <w:sz w:val="19"/>
          <w:szCs w:val="19"/>
        </w:rPr>
        <w:t xml:space="preserve"> pridelí bodovú hodnotu na základe najvyššej kategórie centra osídlenia, ktorého </w:t>
      </w:r>
      <w:r>
        <w:rPr>
          <w:rFonts w:ascii="Arial" w:hAnsi="Arial" w:cs="Arial"/>
          <w:color w:val="000000" w:themeColor="text1"/>
          <w:sz w:val="19"/>
          <w:szCs w:val="19"/>
        </w:rPr>
        <w:t>rozvoj</w:t>
      </w:r>
      <w:r w:rsidRPr="0079034B">
        <w:rPr>
          <w:rFonts w:ascii="Arial" w:hAnsi="Arial" w:cs="Arial"/>
          <w:color w:val="000000" w:themeColor="text1"/>
          <w:sz w:val="19"/>
          <w:szCs w:val="19"/>
        </w:rPr>
        <w:t xml:space="preserve"> je riešen</w:t>
      </w:r>
      <w:r>
        <w:rPr>
          <w:rFonts w:ascii="Arial" w:hAnsi="Arial" w:cs="Arial"/>
          <w:color w:val="000000" w:themeColor="text1"/>
          <w:sz w:val="19"/>
          <w:szCs w:val="19"/>
        </w:rPr>
        <w:t>ý</w:t>
      </w:r>
      <w:r w:rsidRPr="0079034B">
        <w:rPr>
          <w:rFonts w:ascii="Arial" w:hAnsi="Arial" w:cs="Arial"/>
          <w:color w:val="000000" w:themeColor="text1"/>
          <w:sz w:val="19"/>
          <w:szCs w:val="19"/>
        </w:rPr>
        <w:t xml:space="preserve"> projektom.</w:t>
      </w:r>
      <w:r>
        <w:rPr>
          <w:rFonts w:ascii="Arial" w:hAnsi="Arial" w:cs="Arial"/>
          <w:color w:val="000000" w:themeColor="text1"/>
          <w:sz w:val="19"/>
          <w:szCs w:val="19"/>
        </w:rPr>
        <w:t xml:space="preserve"> </w:t>
      </w:r>
      <w:r w:rsidRPr="00A37FF0">
        <w:rPr>
          <w:rFonts w:ascii="Arial" w:hAnsi="Arial" w:cs="Arial"/>
          <w:sz w:val="19"/>
          <w:szCs w:val="19"/>
        </w:rPr>
        <w:t xml:space="preserve">Hodnotiteľ priradí bodovú hodnotu (4) v prípade, že </w:t>
      </w:r>
      <w:r>
        <w:rPr>
          <w:rFonts w:ascii="Arial" w:hAnsi="Arial" w:cs="Arial"/>
          <w:sz w:val="19"/>
          <w:szCs w:val="19"/>
        </w:rPr>
        <w:t>sa p</w:t>
      </w:r>
      <w:r w:rsidRPr="0079034B">
        <w:rPr>
          <w:rFonts w:ascii="Arial" w:hAnsi="Arial" w:cs="Arial"/>
          <w:color w:val="000000" w:themeColor="text1"/>
          <w:sz w:val="19"/>
          <w:szCs w:val="19"/>
        </w:rPr>
        <w:t>rojekt sa realizuje v centrách osídlenia prvej a druhej skupiny</w:t>
      </w:r>
      <w:r>
        <w:rPr>
          <w:rFonts w:ascii="Arial" w:hAnsi="Arial" w:cs="Arial"/>
          <w:color w:val="000000" w:themeColor="text1"/>
          <w:sz w:val="19"/>
          <w:szCs w:val="19"/>
        </w:rPr>
        <w:t>,</w:t>
      </w:r>
      <w:r w:rsidRPr="00A37FF0">
        <w:rPr>
          <w:rFonts w:ascii="Arial" w:hAnsi="Arial" w:cs="Arial"/>
          <w:sz w:val="19"/>
          <w:szCs w:val="19"/>
        </w:rPr>
        <w:t xml:space="preserve"> bodovú hodnotu (</w:t>
      </w:r>
      <w:r>
        <w:rPr>
          <w:rFonts w:ascii="Arial" w:hAnsi="Arial" w:cs="Arial"/>
          <w:sz w:val="19"/>
          <w:szCs w:val="19"/>
        </w:rPr>
        <w:t>2</w:t>
      </w:r>
      <w:r w:rsidRPr="00A37FF0">
        <w:rPr>
          <w:rFonts w:ascii="Arial" w:hAnsi="Arial" w:cs="Arial"/>
          <w:sz w:val="19"/>
          <w:szCs w:val="19"/>
        </w:rPr>
        <w:t xml:space="preserve">) v prípade, že </w:t>
      </w:r>
      <w:r>
        <w:rPr>
          <w:rFonts w:ascii="Arial" w:hAnsi="Arial" w:cs="Arial"/>
          <w:sz w:val="19"/>
          <w:szCs w:val="19"/>
        </w:rPr>
        <w:t>sa p</w:t>
      </w:r>
      <w:r w:rsidRPr="0079034B">
        <w:rPr>
          <w:rFonts w:ascii="Arial" w:hAnsi="Arial" w:cs="Arial"/>
          <w:color w:val="000000" w:themeColor="text1"/>
          <w:sz w:val="19"/>
          <w:szCs w:val="19"/>
        </w:rPr>
        <w:t xml:space="preserve">rojekt sa realizuje v centrách osídlenia </w:t>
      </w:r>
      <w:r>
        <w:rPr>
          <w:rFonts w:ascii="Arial" w:hAnsi="Arial" w:cs="Arial"/>
          <w:color w:val="000000" w:themeColor="text1"/>
          <w:sz w:val="19"/>
          <w:szCs w:val="19"/>
        </w:rPr>
        <w:t>t</w:t>
      </w:r>
      <w:r w:rsidRPr="0079034B">
        <w:rPr>
          <w:rFonts w:ascii="Arial" w:hAnsi="Arial" w:cs="Arial"/>
          <w:color w:val="000000" w:themeColor="text1"/>
          <w:sz w:val="19"/>
          <w:szCs w:val="19"/>
        </w:rPr>
        <w:t>retej skupiny</w:t>
      </w:r>
      <w:r>
        <w:rPr>
          <w:rFonts w:ascii="Arial" w:hAnsi="Arial" w:cs="Arial"/>
          <w:color w:val="000000" w:themeColor="text1"/>
          <w:sz w:val="19"/>
          <w:szCs w:val="19"/>
        </w:rPr>
        <w:t xml:space="preserve"> a </w:t>
      </w:r>
      <w:r w:rsidRPr="00A37FF0">
        <w:rPr>
          <w:rFonts w:ascii="Arial" w:hAnsi="Arial" w:cs="Arial"/>
          <w:sz w:val="19"/>
          <w:szCs w:val="19"/>
        </w:rPr>
        <w:t>bodovú hodnotu (</w:t>
      </w:r>
      <w:r>
        <w:rPr>
          <w:rFonts w:ascii="Arial" w:hAnsi="Arial" w:cs="Arial"/>
          <w:sz w:val="19"/>
          <w:szCs w:val="19"/>
        </w:rPr>
        <w:t>0</w:t>
      </w:r>
      <w:r w:rsidRPr="00A37FF0">
        <w:rPr>
          <w:rFonts w:ascii="Arial" w:hAnsi="Arial" w:cs="Arial"/>
          <w:sz w:val="19"/>
          <w:szCs w:val="19"/>
        </w:rPr>
        <w:t xml:space="preserve">) v prípade, že </w:t>
      </w:r>
      <w:r>
        <w:rPr>
          <w:rFonts w:ascii="Arial" w:hAnsi="Arial" w:cs="Arial"/>
          <w:sz w:val="19"/>
          <w:szCs w:val="19"/>
        </w:rPr>
        <w:t>sa p</w:t>
      </w:r>
      <w:r w:rsidRPr="0079034B">
        <w:rPr>
          <w:rFonts w:ascii="Arial" w:hAnsi="Arial" w:cs="Arial"/>
          <w:color w:val="000000" w:themeColor="text1"/>
          <w:sz w:val="19"/>
          <w:szCs w:val="19"/>
        </w:rPr>
        <w:t>rojekt sa realizuje v ostatných mestách a obciach</w:t>
      </w:r>
      <w:r>
        <w:rPr>
          <w:rFonts w:ascii="Arial" w:hAnsi="Arial" w:cs="Arial"/>
          <w:color w:val="000000" w:themeColor="text1"/>
          <w:sz w:val="19"/>
          <w:szCs w:val="19"/>
        </w:rPr>
        <w:t>.</w:t>
      </w:r>
    </w:p>
    <w:p w14:paraId="19C91E1E" w14:textId="77777777" w:rsidR="00C94DCD" w:rsidRDefault="00C94DCD" w:rsidP="00EB467D">
      <w:pPr>
        <w:tabs>
          <w:tab w:val="left" w:pos="960"/>
        </w:tabs>
        <w:spacing w:before="120" w:after="120" w:line="288" w:lineRule="auto"/>
      </w:pPr>
      <w:r w:rsidRPr="0089667D">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5000" w:type="pct"/>
        <w:tblBorders>
          <w:bottom w:val="none" w:sz="0" w:space="0" w:color="auto"/>
        </w:tblBorders>
        <w:tblLook w:val="04A0" w:firstRow="1" w:lastRow="0" w:firstColumn="1" w:lastColumn="0" w:noHBand="0" w:noVBand="1"/>
      </w:tblPr>
      <w:tblGrid>
        <w:gridCol w:w="563"/>
        <w:gridCol w:w="2544"/>
        <w:gridCol w:w="4520"/>
        <w:gridCol w:w="1361"/>
        <w:gridCol w:w="1431"/>
        <w:gridCol w:w="4707"/>
      </w:tblGrid>
      <w:tr w:rsidR="00337AEA" w:rsidRPr="003C6DE1" w14:paraId="3D29E112" w14:textId="77777777" w:rsidTr="00337AEA">
        <w:trPr>
          <w:trHeight w:val="389"/>
        </w:trPr>
        <w:tc>
          <w:tcPr>
            <w:tcW w:w="189" w:type="pct"/>
            <w:shd w:val="clear" w:color="auto" w:fill="DEEAF6" w:themeFill="accent1" w:themeFillTint="33"/>
            <w:vAlign w:val="center"/>
            <w:hideMark/>
          </w:tcPr>
          <w:p w14:paraId="53953346"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DDCDE1F"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3D420EFF"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A462E45"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169DA8A"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34F1D94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tblLook w:val="04A0" w:firstRow="1" w:lastRow="0" w:firstColumn="1" w:lastColumn="0" w:noHBand="0" w:noVBand="1"/>
      </w:tblPr>
      <w:tblGrid>
        <w:gridCol w:w="586"/>
        <w:gridCol w:w="2551"/>
        <w:gridCol w:w="4524"/>
        <w:gridCol w:w="1365"/>
        <w:gridCol w:w="1385"/>
        <w:gridCol w:w="4715"/>
      </w:tblGrid>
      <w:tr w:rsidR="00337AEA" w:rsidRPr="004D7ADC" w14:paraId="4359D66A" w14:textId="77777777" w:rsidTr="00B160A2">
        <w:trPr>
          <w:trHeight w:val="98"/>
        </w:trPr>
        <w:tc>
          <w:tcPr>
            <w:tcW w:w="190" w:type="pct"/>
            <w:vMerge w:val="restart"/>
            <w:vAlign w:val="center"/>
          </w:tcPr>
          <w:p w14:paraId="0AAC4CAE" w14:textId="77777777" w:rsidR="00337AEA" w:rsidRPr="004D7ADC" w:rsidRDefault="00337AEA" w:rsidP="00AE415A">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1.12</w:t>
            </w:r>
          </w:p>
        </w:tc>
        <w:tc>
          <w:tcPr>
            <w:tcW w:w="844" w:type="pct"/>
            <w:vMerge w:val="restart"/>
            <w:vAlign w:val="center"/>
          </w:tcPr>
          <w:p w14:paraId="0F065A39" w14:textId="77777777" w:rsidR="00337AEA" w:rsidRPr="004D7ADC"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kvality ovzdušia</w:t>
            </w:r>
          </w:p>
        </w:tc>
        <w:tc>
          <w:tcPr>
            <w:tcW w:w="1496" w:type="pct"/>
            <w:vMerge w:val="restart"/>
            <w:vAlign w:val="center"/>
          </w:tcPr>
          <w:p w14:paraId="01BFFA3A" w14:textId="77777777" w:rsidR="00337AEA" w:rsidRPr="00E91323"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 xml:space="preserve">Posudzuje sa </w:t>
            </w:r>
            <w:r w:rsidRPr="00E91323">
              <w:rPr>
                <w:rFonts w:ascii="Arial" w:hAnsi="Arial" w:cs="Arial"/>
                <w:color w:val="000000" w:themeColor="text1"/>
                <w:sz w:val="19"/>
                <w:szCs w:val="19"/>
              </w:rPr>
              <w:t xml:space="preserve">miesto realizácie projektu z pohľadu </w:t>
            </w:r>
            <w:r>
              <w:rPr>
                <w:rFonts w:ascii="Arial" w:hAnsi="Arial" w:cs="Arial"/>
                <w:color w:val="000000" w:themeColor="text1"/>
                <w:sz w:val="19"/>
                <w:szCs w:val="19"/>
              </w:rPr>
              <w:t xml:space="preserve">zadefinovaných oblastí riadenia </w:t>
            </w:r>
            <w:r w:rsidRPr="00E91323">
              <w:rPr>
                <w:rFonts w:ascii="Arial" w:hAnsi="Arial" w:cs="Arial"/>
                <w:color w:val="000000" w:themeColor="text1"/>
                <w:sz w:val="19"/>
                <w:szCs w:val="19"/>
              </w:rPr>
              <w:t>kvality ovzdušia.</w:t>
            </w:r>
          </w:p>
          <w:p w14:paraId="3CEF3B6B" w14:textId="77777777" w:rsidR="00337AEA" w:rsidRPr="004D7ADC" w:rsidRDefault="00337AEA" w:rsidP="00AE415A">
            <w:pPr>
              <w:spacing w:line="288" w:lineRule="auto"/>
              <w:rPr>
                <w:rFonts w:ascii="Arial" w:eastAsia="Times New Roman" w:hAnsi="Arial" w:cs="Arial"/>
                <w:color w:val="000000" w:themeColor="text1"/>
                <w:sz w:val="19"/>
                <w:szCs w:val="19"/>
                <w:lang w:bidi="en-US"/>
              </w:rPr>
            </w:pPr>
          </w:p>
        </w:tc>
        <w:tc>
          <w:tcPr>
            <w:tcW w:w="452" w:type="pct"/>
            <w:vMerge w:val="restart"/>
            <w:vAlign w:val="center"/>
          </w:tcPr>
          <w:p w14:paraId="40C74221"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458" w:type="pct"/>
            <w:vAlign w:val="center"/>
          </w:tcPr>
          <w:p w14:paraId="3740B6B1" w14:textId="77777777" w:rsidR="00337AEA" w:rsidRPr="004D7ADC" w:rsidRDefault="00337AEA" w:rsidP="00AE415A">
            <w:pPr>
              <w:widowControl w:val="0"/>
              <w:spacing w:line="288" w:lineRule="auto"/>
              <w:jc w:val="center"/>
              <w:rPr>
                <w:rFonts w:ascii="Arial" w:hAnsi="Arial" w:cs="Arial"/>
                <w:color w:val="000000" w:themeColor="text1"/>
                <w:sz w:val="19"/>
                <w:szCs w:val="19"/>
              </w:rPr>
            </w:pPr>
            <w:r>
              <w:rPr>
                <w:rFonts w:ascii="Arial" w:hAnsi="Arial" w:cs="Arial"/>
                <w:color w:val="000000" w:themeColor="text1"/>
                <w:sz w:val="19"/>
                <w:szCs w:val="19"/>
              </w:rPr>
              <w:t>3</w:t>
            </w:r>
          </w:p>
        </w:tc>
        <w:tc>
          <w:tcPr>
            <w:tcW w:w="1559" w:type="pct"/>
            <w:vAlign w:val="center"/>
          </w:tcPr>
          <w:p w14:paraId="48AD81D0" w14:textId="77777777" w:rsidR="00337AEA" w:rsidRPr="004D7ADC"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Projekt je realizovaný vo vymedzenej oblasti riadenia kvality ovzdušia.</w:t>
            </w:r>
          </w:p>
        </w:tc>
      </w:tr>
      <w:tr w:rsidR="00337AEA" w:rsidRPr="004D7ADC" w14:paraId="65E17529" w14:textId="77777777" w:rsidTr="001519B7">
        <w:trPr>
          <w:trHeight w:val="624"/>
        </w:trPr>
        <w:tc>
          <w:tcPr>
            <w:tcW w:w="190" w:type="pct"/>
            <w:vMerge/>
          </w:tcPr>
          <w:p w14:paraId="68836FC8"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15642C3E" w14:textId="77777777" w:rsidR="00337AEA" w:rsidRPr="004D7ADC" w:rsidRDefault="00337AEA" w:rsidP="008A663F">
            <w:pPr>
              <w:spacing w:line="288" w:lineRule="auto"/>
              <w:rPr>
                <w:rFonts w:ascii="Arial" w:eastAsiaTheme="minorHAnsi" w:hAnsi="Arial" w:cs="Arial"/>
                <w:color w:val="000000" w:themeColor="text1"/>
                <w:sz w:val="19"/>
                <w:szCs w:val="19"/>
              </w:rPr>
            </w:pPr>
          </w:p>
        </w:tc>
        <w:tc>
          <w:tcPr>
            <w:tcW w:w="1496" w:type="pct"/>
            <w:vMerge/>
          </w:tcPr>
          <w:p w14:paraId="3F01FF2B" w14:textId="77777777" w:rsidR="00337AEA" w:rsidRPr="004D7ADC"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4AA6FABF"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02EE6155" w14:textId="77777777" w:rsidR="00337AEA" w:rsidRPr="004D7ADC" w:rsidRDefault="00337AEA" w:rsidP="008A663F">
            <w:pPr>
              <w:widowControl w:val="0"/>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0</w:t>
            </w:r>
          </w:p>
        </w:tc>
        <w:tc>
          <w:tcPr>
            <w:tcW w:w="1559" w:type="pct"/>
            <w:vAlign w:val="center"/>
          </w:tcPr>
          <w:p w14:paraId="0E18BB98" w14:textId="77777777" w:rsidR="00337AEA" w:rsidRPr="004D7ADC" w:rsidRDefault="00337AEA" w:rsidP="008A663F">
            <w:pPr>
              <w:spacing w:line="288" w:lineRule="auto"/>
              <w:rPr>
                <w:rFonts w:ascii="Arial" w:eastAsiaTheme="minorHAnsi" w:hAnsi="Arial" w:cs="Arial"/>
                <w:color w:val="000000" w:themeColor="text1"/>
                <w:sz w:val="19"/>
                <w:szCs w:val="19"/>
              </w:rPr>
            </w:pPr>
            <w:r>
              <w:rPr>
                <w:rFonts w:ascii="Arial" w:hAnsi="Arial" w:cs="Arial"/>
                <w:color w:val="000000" w:themeColor="text1"/>
                <w:sz w:val="19"/>
                <w:szCs w:val="19"/>
              </w:rPr>
              <w:t>Projekt nie je realizovaný ani čiastočne na území obce, ktorá zasahuje do oblasti s prekročenými imisnými limitmi.</w:t>
            </w:r>
          </w:p>
        </w:tc>
      </w:tr>
    </w:tbl>
    <w:p w14:paraId="1558868E" w14:textId="77777777" w:rsidR="00A314E1" w:rsidRPr="003C6DE1" w:rsidRDefault="00A314E1" w:rsidP="00A314E1">
      <w:pPr>
        <w:tabs>
          <w:tab w:val="left" w:pos="1650"/>
        </w:tabs>
        <w:spacing w:before="120" w:after="120" w:line="288" w:lineRule="auto"/>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 príloha Opis projektu.</w:t>
      </w:r>
    </w:p>
    <w:p w14:paraId="002EB534" w14:textId="77777777" w:rsidR="004A2E16" w:rsidRDefault="004A2E16" w:rsidP="004A2E16">
      <w:pPr>
        <w:tabs>
          <w:tab w:val="left" w:pos="960"/>
        </w:tabs>
        <w:spacing w:before="120" w:after="120" w:line="288" w:lineRule="auto"/>
        <w:rPr>
          <w:rFonts w:ascii="Arial" w:hAnsi="Arial" w:cs="Arial"/>
          <w:color w:val="000000" w:themeColor="text1"/>
          <w:sz w:val="19"/>
          <w:szCs w:val="19"/>
        </w:rPr>
      </w:pPr>
      <w:r>
        <w:rPr>
          <w:rFonts w:ascii="Arial" w:hAnsi="Arial" w:cs="Arial"/>
          <w:color w:val="000000" w:themeColor="text1"/>
          <w:sz w:val="19"/>
          <w:szCs w:val="19"/>
        </w:rPr>
        <w:t>Hodnotiteľ posúdi, či je projekt realizovaný v jednom z území vymedzenej oblasti riadenia kvality ovzdušia</w:t>
      </w:r>
      <w:r w:rsidRPr="004A2E16">
        <w:rPr>
          <w:rFonts w:ascii="Arial" w:hAnsi="Arial" w:cs="Arial"/>
          <w:color w:val="000000" w:themeColor="text1"/>
          <w:sz w:val="19"/>
          <w:szCs w:val="19"/>
        </w:rPr>
        <w:t xml:space="preserve"> na základe </w:t>
      </w:r>
      <w:r w:rsidR="00246DB8" w:rsidRPr="00246DB8">
        <w:rPr>
          <w:rFonts w:ascii="Arial" w:hAnsi="Arial" w:cs="Arial"/>
          <w:color w:val="000000" w:themeColor="text1"/>
          <w:sz w:val="19"/>
          <w:szCs w:val="19"/>
        </w:rPr>
        <w:t>podľa § 9 ods. 3 zákona č. 137/2010 Z. z. o ovzduší v znení neskorších predpisov</w:t>
      </w:r>
      <w:r w:rsidR="00246DB8">
        <w:rPr>
          <w:rFonts w:ascii="Arial" w:hAnsi="Arial" w:cs="Arial"/>
          <w:color w:val="000000" w:themeColor="text1"/>
          <w:sz w:val="19"/>
          <w:szCs w:val="19"/>
        </w:rPr>
        <w:t>.</w:t>
      </w:r>
      <w:r w:rsidRPr="004A2E16">
        <w:rPr>
          <w:rFonts w:ascii="Arial" w:hAnsi="Arial" w:cs="Arial"/>
          <w:color w:val="000000" w:themeColor="text1"/>
          <w:sz w:val="19"/>
          <w:szCs w:val="19"/>
        </w:rPr>
        <w:t xml:space="preserve"> </w:t>
      </w:r>
      <w:r w:rsidR="00D96A67">
        <w:rPr>
          <w:rFonts w:ascii="Arial" w:hAnsi="Arial" w:cs="Arial"/>
          <w:color w:val="000000" w:themeColor="text1"/>
          <w:sz w:val="19"/>
          <w:szCs w:val="19"/>
        </w:rPr>
        <w:t xml:space="preserve">Hodnotiteľ overí aktuálne </w:t>
      </w:r>
      <w:r w:rsidR="00D96A67" w:rsidRPr="00D96A67">
        <w:rPr>
          <w:rFonts w:ascii="Arial" w:hAnsi="Arial" w:cs="Arial"/>
          <w:color w:val="000000" w:themeColor="text1"/>
          <w:sz w:val="19"/>
          <w:szCs w:val="19"/>
        </w:rPr>
        <w:t>oblast</w:t>
      </w:r>
      <w:r w:rsidR="00D96A67">
        <w:rPr>
          <w:rFonts w:ascii="Arial" w:hAnsi="Arial" w:cs="Arial"/>
          <w:color w:val="000000" w:themeColor="text1"/>
          <w:sz w:val="19"/>
          <w:szCs w:val="19"/>
        </w:rPr>
        <w:t>i</w:t>
      </w:r>
      <w:r w:rsidR="00D96A67" w:rsidRPr="00D96A67">
        <w:rPr>
          <w:rFonts w:ascii="Arial" w:hAnsi="Arial" w:cs="Arial"/>
          <w:color w:val="000000" w:themeColor="text1"/>
          <w:sz w:val="19"/>
          <w:szCs w:val="19"/>
        </w:rPr>
        <w:t xml:space="preserve"> riadenia kvality ovzdušia</w:t>
      </w:r>
      <w:r w:rsidR="00D96A67">
        <w:rPr>
          <w:rFonts w:ascii="Arial" w:hAnsi="Arial" w:cs="Arial"/>
          <w:color w:val="000000" w:themeColor="text1"/>
          <w:sz w:val="19"/>
          <w:szCs w:val="19"/>
        </w:rPr>
        <w:t xml:space="preserve"> na internetovej stránke </w:t>
      </w:r>
      <w:hyperlink r:id="rId8" w:history="1">
        <w:r w:rsidR="00D96A67" w:rsidRPr="00926333">
          <w:rPr>
            <w:rStyle w:val="Hypertextovprepojenie"/>
            <w:rFonts w:ascii="Arial" w:hAnsi="Arial" w:cs="Arial"/>
            <w:sz w:val="19"/>
            <w:szCs w:val="19"/>
          </w:rPr>
          <w:t>www.shmu.sk</w:t>
        </w:r>
      </w:hyperlink>
      <w:r w:rsidR="00D96A67">
        <w:rPr>
          <w:rFonts w:ascii="Arial" w:hAnsi="Arial" w:cs="Arial"/>
          <w:color w:val="000000" w:themeColor="text1"/>
          <w:sz w:val="19"/>
          <w:szCs w:val="19"/>
        </w:rPr>
        <w:t xml:space="preserve">. </w:t>
      </w:r>
    </w:p>
    <w:p w14:paraId="1AEA4789" w14:textId="77777777" w:rsidR="00A314E1" w:rsidRDefault="00A314E1" w:rsidP="00A314E1">
      <w:pPr>
        <w:rPr>
          <w:rFonts w:ascii="Arial" w:hAnsi="Arial" w:cs="Arial"/>
          <w:color w:val="000000" w:themeColor="text1"/>
          <w:sz w:val="19"/>
          <w:szCs w:val="19"/>
        </w:rPr>
      </w:pPr>
      <w:r w:rsidRPr="005C60FB">
        <w:rPr>
          <w:rFonts w:ascii="Arial" w:hAnsi="Arial" w:cs="Arial"/>
          <w:color w:val="000000" w:themeColor="text1"/>
          <w:sz w:val="19"/>
          <w:szCs w:val="19"/>
        </w:rPr>
        <w:t xml:space="preserve">V prípade, že projekt </w:t>
      </w:r>
      <w:r>
        <w:rPr>
          <w:rFonts w:ascii="Arial" w:hAnsi="Arial" w:cs="Arial"/>
          <w:color w:val="000000" w:themeColor="text1"/>
          <w:sz w:val="19"/>
          <w:szCs w:val="19"/>
        </w:rPr>
        <w:t xml:space="preserve">svojimi aktivitami </w:t>
      </w:r>
      <w:r w:rsidR="00D96A67">
        <w:rPr>
          <w:rFonts w:ascii="Arial" w:hAnsi="Arial" w:cs="Arial"/>
          <w:color w:val="000000" w:themeColor="text1"/>
          <w:sz w:val="19"/>
          <w:szCs w:val="19"/>
        </w:rPr>
        <w:t>zasahuje do oblasti riadenia kvality ovzdušia</w:t>
      </w:r>
      <w:r w:rsidRPr="005C60FB">
        <w:rPr>
          <w:rFonts w:ascii="Arial" w:hAnsi="Arial" w:cs="Arial"/>
          <w:color w:val="000000" w:themeColor="text1"/>
          <w:sz w:val="19"/>
          <w:szCs w:val="19"/>
        </w:rPr>
        <w:t xml:space="preserve"> hod</w:t>
      </w:r>
      <w:r>
        <w:rPr>
          <w:rFonts w:ascii="Arial" w:hAnsi="Arial" w:cs="Arial"/>
          <w:color w:val="000000" w:themeColor="text1"/>
          <w:sz w:val="19"/>
          <w:szCs w:val="19"/>
        </w:rPr>
        <w:t>notiteľ pridelí bodovú hodnotu (</w:t>
      </w:r>
      <w:r w:rsidR="005550BD">
        <w:rPr>
          <w:rFonts w:ascii="Arial" w:hAnsi="Arial" w:cs="Arial"/>
          <w:color w:val="000000" w:themeColor="text1"/>
          <w:sz w:val="19"/>
          <w:szCs w:val="19"/>
        </w:rPr>
        <w:t>3</w:t>
      </w:r>
      <w:r>
        <w:rPr>
          <w:rFonts w:ascii="Arial" w:hAnsi="Arial" w:cs="Arial"/>
          <w:color w:val="000000" w:themeColor="text1"/>
          <w:sz w:val="19"/>
          <w:szCs w:val="19"/>
        </w:rPr>
        <w:t>)</w:t>
      </w:r>
      <w:r w:rsidRPr="005C60FB">
        <w:rPr>
          <w:rFonts w:ascii="Arial" w:hAnsi="Arial" w:cs="Arial"/>
          <w:color w:val="000000" w:themeColor="text1"/>
          <w:sz w:val="19"/>
          <w:szCs w:val="19"/>
        </w:rPr>
        <w:t>, v opačnom pr</w:t>
      </w:r>
      <w:r>
        <w:rPr>
          <w:rFonts w:ascii="Arial" w:hAnsi="Arial" w:cs="Arial"/>
          <w:color w:val="000000" w:themeColor="text1"/>
          <w:sz w:val="19"/>
          <w:szCs w:val="19"/>
        </w:rPr>
        <w:t>ípade pridelí bodovú hodnotu (0).</w:t>
      </w:r>
    </w:p>
    <w:p w14:paraId="5E926BF8" w14:textId="77777777" w:rsidR="00AE415A" w:rsidRPr="00A314E1" w:rsidRDefault="00AE415A" w:rsidP="00A314E1">
      <w:pPr>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88"/>
        <w:gridCol w:w="2539"/>
        <w:gridCol w:w="4512"/>
        <w:gridCol w:w="1353"/>
        <w:gridCol w:w="1431"/>
        <w:gridCol w:w="4703"/>
      </w:tblGrid>
      <w:tr w:rsidR="009C5448" w:rsidRPr="003C6DE1" w14:paraId="5B6080F9" w14:textId="77777777" w:rsidTr="00337AEA">
        <w:trPr>
          <w:trHeight w:val="388"/>
        </w:trPr>
        <w:tc>
          <w:tcPr>
            <w:tcW w:w="190" w:type="pct"/>
            <w:shd w:val="clear" w:color="auto" w:fill="DEEAF6" w:themeFill="accent1" w:themeFillTint="33"/>
            <w:vAlign w:val="center"/>
            <w:hideMark/>
          </w:tcPr>
          <w:p w14:paraId="28C71CBA" w14:textId="77777777" w:rsidR="009C5448" w:rsidRPr="003C6DE1" w:rsidRDefault="009C5448" w:rsidP="00963B61">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79A5D825" w14:textId="77777777" w:rsidR="009C5448" w:rsidRPr="003C6DE1" w:rsidRDefault="009C5448" w:rsidP="00963B61">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6A61F5B4" w14:textId="77777777" w:rsidR="009C5448" w:rsidRPr="003C6DE1" w:rsidRDefault="009C5448" w:rsidP="00963B61">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4B1BFABE" w14:textId="77777777" w:rsidR="009C5448" w:rsidRPr="003C6DE1" w:rsidRDefault="009C5448" w:rsidP="00963B61">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0B6F2AA3" w14:textId="77777777" w:rsidR="009C5448" w:rsidRPr="003C6DE1" w:rsidRDefault="009C5448" w:rsidP="00963B61">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42C35A00" w14:textId="77777777" w:rsidR="009C5448" w:rsidRPr="003C6DE1" w:rsidRDefault="009C5448" w:rsidP="00963B61">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C5448" w:rsidRPr="003C6DE1" w14:paraId="7DEE5D78" w14:textId="77777777" w:rsidTr="00337AEA">
        <w:tc>
          <w:tcPr>
            <w:tcW w:w="190" w:type="pct"/>
            <w:vMerge w:val="restart"/>
            <w:tcBorders>
              <w:top w:val="single" w:sz="4" w:space="0" w:color="auto"/>
              <w:left w:val="single" w:sz="4" w:space="0" w:color="auto"/>
              <w:right w:val="single" w:sz="4" w:space="0" w:color="auto"/>
            </w:tcBorders>
            <w:shd w:val="clear" w:color="auto" w:fill="auto"/>
            <w:vAlign w:val="center"/>
          </w:tcPr>
          <w:p w14:paraId="2040BB88" w14:textId="77777777" w:rsidR="009C5448" w:rsidRPr="003C6DE1" w:rsidRDefault="009C5448" w:rsidP="009C5448">
            <w:pPr>
              <w:widowControl w:val="0"/>
              <w:spacing w:line="288" w:lineRule="auto"/>
              <w:ind w:right="2"/>
              <w:jc w:val="center"/>
              <w:rPr>
                <w:rFonts w:ascii="Arial" w:hAnsi="Arial" w:cs="Arial"/>
                <w:b/>
                <w:bCs/>
                <w:color w:val="000000" w:themeColor="text1"/>
                <w:sz w:val="19"/>
                <w:szCs w:val="19"/>
                <w:u w:color="000000"/>
              </w:rPr>
            </w:pPr>
            <w:r w:rsidRPr="003C6DE1">
              <w:rPr>
                <w:rFonts w:ascii="Arial" w:hAnsi="Arial" w:cs="Arial"/>
                <w:color w:val="000000" w:themeColor="text1"/>
                <w:sz w:val="19"/>
                <w:szCs w:val="19"/>
              </w:rPr>
              <w:t>1.13</w:t>
            </w:r>
          </w:p>
        </w:tc>
        <w:tc>
          <w:tcPr>
            <w:tcW w:w="844" w:type="pct"/>
            <w:vMerge w:val="restart"/>
            <w:tcBorders>
              <w:top w:val="single" w:sz="4" w:space="0" w:color="auto"/>
              <w:left w:val="single" w:sz="4" w:space="0" w:color="auto"/>
              <w:right w:val="single" w:sz="4" w:space="0" w:color="auto"/>
            </w:tcBorders>
            <w:shd w:val="clear" w:color="auto" w:fill="auto"/>
            <w:vAlign w:val="center"/>
          </w:tcPr>
          <w:p w14:paraId="6E671989" w14:textId="77777777" w:rsidR="009C5448" w:rsidRPr="003C6DE1" w:rsidRDefault="009C5448" w:rsidP="00963B61">
            <w:pPr>
              <w:spacing w:line="288" w:lineRule="auto"/>
              <w:rPr>
                <w:rFonts w:ascii="Arial" w:hAnsi="Arial" w:cs="Arial"/>
                <w:bCs/>
                <w:color w:val="000000" w:themeColor="text1"/>
                <w:sz w:val="19"/>
                <w:szCs w:val="19"/>
              </w:rPr>
            </w:pPr>
            <w:r w:rsidRPr="003C6DE1">
              <w:rPr>
                <w:rFonts w:ascii="Arial" w:eastAsia="Helvetica" w:hAnsi="Arial" w:cs="Arial"/>
                <w:color w:val="000000" w:themeColor="text1"/>
                <w:sz w:val="19"/>
                <w:szCs w:val="19"/>
              </w:rPr>
              <w:t xml:space="preserve">Príspevok projektu k plneniu cieľov Stratégie EÚ pre dunajský región </w:t>
            </w:r>
          </w:p>
        </w:tc>
        <w:tc>
          <w:tcPr>
            <w:tcW w:w="1496" w:type="pct"/>
            <w:vMerge w:val="restart"/>
            <w:tcBorders>
              <w:top w:val="single" w:sz="4" w:space="0" w:color="auto"/>
              <w:left w:val="single" w:sz="4" w:space="0" w:color="auto"/>
              <w:right w:val="single" w:sz="4" w:space="0" w:color="auto"/>
            </w:tcBorders>
            <w:shd w:val="clear" w:color="auto" w:fill="auto"/>
            <w:vAlign w:val="center"/>
          </w:tcPr>
          <w:p w14:paraId="044B8167" w14:textId="77777777" w:rsidR="009C5448" w:rsidRPr="003C6DE1" w:rsidRDefault="009C5448" w:rsidP="00B25E8D">
            <w:pPr>
              <w:spacing w:line="288" w:lineRule="auto"/>
              <w:jc w:val="both"/>
              <w:rPr>
                <w:rFonts w:ascii="Arial" w:hAnsi="Arial" w:cs="Arial"/>
                <w:bCs/>
                <w:color w:val="000000" w:themeColor="text1"/>
                <w:sz w:val="19"/>
                <w:szCs w:val="19"/>
              </w:rPr>
            </w:pPr>
            <w:r w:rsidRPr="003C6DE1">
              <w:rPr>
                <w:rFonts w:ascii="Arial" w:hAnsi="Arial" w:cs="Arial"/>
                <w:color w:val="000000" w:themeColor="text1"/>
                <w:sz w:val="19"/>
                <w:szCs w:val="19"/>
              </w:rPr>
              <w:t>Posudzuje sa zameranie projektu z hľadiska jeho príspevku k plneniu cieľov Stratégie EÚ pre dunajský región</w:t>
            </w:r>
          </w:p>
        </w:tc>
        <w:tc>
          <w:tcPr>
            <w:tcW w:w="452" w:type="pct"/>
            <w:vMerge w:val="restart"/>
            <w:tcBorders>
              <w:top w:val="single" w:sz="4" w:space="0" w:color="auto"/>
              <w:left w:val="single" w:sz="4" w:space="0" w:color="auto"/>
              <w:right w:val="single" w:sz="4" w:space="0" w:color="auto"/>
            </w:tcBorders>
            <w:shd w:val="clear" w:color="auto" w:fill="auto"/>
            <w:vAlign w:val="center"/>
          </w:tcPr>
          <w:p w14:paraId="5FAFFDCB" w14:textId="77777777" w:rsidR="009C5448" w:rsidRPr="003C6DE1" w:rsidRDefault="009C5448" w:rsidP="00963B61">
            <w:pPr>
              <w:spacing w:line="288" w:lineRule="auto"/>
              <w:jc w:val="center"/>
              <w:rPr>
                <w:rFonts w:ascii="Arial" w:hAnsi="Arial" w:cs="Arial"/>
                <w:bCs/>
                <w:color w:val="000000" w:themeColor="text1"/>
                <w:sz w:val="19"/>
                <w:szCs w:val="19"/>
              </w:rPr>
            </w:pPr>
            <w:r w:rsidRPr="003C6DE1">
              <w:rPr>
                <w:rFonts w:ascii="Arial"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7DA8497B" w14:textId="77777777" w:rsidR="009C5448" w:rsidRPr="003C6DE1" w:rsidRDefault="00C56822" w:rsidP="00963B61">
            <w:pPr>
              <w:spacing w:line="288" w:lineRule="auto"/>
              <w:jc w:val="center"/>
              <w:rPr>
                <w:rFonts w:ascii="Arial" w:hAnsi="Arial" w:cs="Arial"/>
                <w:bCs/>
                <w:color w:val="000000" w:themeColor="text1"/>
                <w:sz w:val="19"/>
                <w:szCs w:val="19"/>
              </w:rPr>
            </w:pPr>
            <w:r>
              <w:rPr>
                <w:rFonts w:ascii="Arial" w:eastAsia="Helvetica" w:hAnsi="Arial" w:cs="Arial"/>
                <w:color w:val="000000" w:themeColor="text1"/>
                <w:sz w:val="19"/>
                <w:szCs w:val="19"/>
                <w:u w:color="000000"/>
              </w:rPr>
              <w:t>1</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3C17F3BD" w14:textId="77777777" w:rsidR="009C5448" w:rsidRPr="003C6DE1" w:rsidRDefault="009C5448" w:rsidP="00B25E8D">
            <w:pPr>
              <w:spacing w:line="288" w:lineRule="auto"/>
              <w:jc w:val="both"/>
              <w:rPr>
                <w:rFonts w:ascii="Arial" w:hAnsi="Arial" w:cs="Arial"/>
                <w:bCs/>
                <w:color w:val="000000" w:themeColor="text1"/>
                <w:sz w:val="19"/>
                <w:szCs w:val="19"/>
              </w:rPr>
            </w:pPr>
            <w:r w:rsidRPr="003C6DE1">
              <w:rPr>
                <w:rFonts w:ascii="Arial" w:eastAsia="Helvetica" w:hAnsi="Arial" w:cs="Arial"/>
                <w:color w:val="000000" w:themeColor="text1"/>
                <w:sz w:val="19"/>
                <w:szCs w:val="19"/>
              </w:rPr>
              <w:t>Projekt prispieva k plneniu aspoň jedného z cieľov Stratégie EÚ pre dunajský región.</w:t>
            </w:r>
            <w:r w:rsidRPr="003C6DE1">
              <w:rPr>
                <w:rFonts w:ascii="Arial" w:hAnsi="Arial" w:cs="Arial"/>
                <w:color w:val="000000" w:themeColor="text1"/>
                <w:sz w:val="19"/>
                <w:szCs w:val="19"/>
              </w:rPr>
              <w:t xml:space="preserve"> </w:t>
            </w:r>
          </w:p>
        </w:tc>
      </w:tr>
      <w:tr w:rsidR="009C5448" w:rsidRPr="003C6DE1" w14:paraId="3E6CD95A" w14:textId="77777777" w:rsidTr="00337AEA">
        <w:trPr>
          <w:trHeight w:val="425"/>
        </w:trPr>
        <w:tc>
          <w:tcPr>
            <w:tcW w:w="190" w:type="pct"/>
            <w:vMerge/>
            <w:tcBorders>
              <w:left w:val="single" w:sz="4" w:space="0" w:color="auto"/>
              <w:right w:val="single" w:sz="4" w:space="0" w:color="auto"/>
            </w:tcBorders>
            <w:shd w:val="clear" w:color="auto" w:fill="auto"/>
            <w:vAlign w:val="center"/>
          </w:tcPr>
          <w:p w14:paraId="3C84AD32" w14:textId="77777777" w:rsidR="009C5448" w:rsidRPr="003C6DE1" w:rsidRDefault="009C5448" w:rsidP="00963B61">
            <w:pPr>
              <w:widowControl w:val="0"/>
              <w:spacing w:line="288" w:lineRule="auto"/>
              <w:ind w:right="2"/>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shd w:val="clear" w:color="auto" w:fill="auto"/>
            <w:vAlign w:val="center"/>
          </w:tcPr>
          <w:p w14:paraId="48F52085" w14:textId="77777777" w:rsidR="009C5448" w:rsidRPr="003C6DE1" w:rsidRDefault="009C5448" w:rsidP="00963B61">
            <w:pPr>
              <w:spacing w:line="288" w:lineRule="auto"/>
              <w:rPr>
                <w:rFonts w:ascii="Arial" w:hAnsi="Arial" w:cs="Arial"/>
                <w:bCs/>
                <w:color w:val="000000" w:themeColor="text1"/>
                <w:sz w:val="19"/>
                <w:szCs w:val="19"/>
              </w:rPr>
            </w:pPr>
          </w:p>
        </w:tc>
        <w:tc>
          <w:tcPr>
            <w:tcW w:w="1496" w:type="pct"/>
            <w:vMerge/>
            <w:tcBorders>
              <w:left w:val="single" w:sz="4" w:space="0" w:color="auto"/>
              <w:right w:val="single" w:sz="4" w:space="0" w:color="auto"/>
            </w:tcBorders>
            <w:shd w:val="clear" w:color="auto" w:fill="auto"/>
            <w:vAlign w:val="center"/>
          </w:tcPr>
          <w:p w14:paraId="7EED617C" w14:textId="77777777" w:rsidR="009C5448" w:rsidRPr="003C6DE1" w:rsidRDefault="009C5448" w:rsidP="00963B61">
            <w:pPr>
              <w:spacing w:line="288" w:lineRule="auto"/>
              <w:rPr>
                <w:rFonts w:ascii="Arial" w:hAnsi="Arial" w:cs="Arial"/>
                <w:bCs/>
                <w:color w:val="000000" w:themeColor="text1"/>
                <w:sz w:val="19"/>
                <w:szCs w:val="19"/>
              </w:rPr>
            </w:pPr>
          </w:p>
        </w:tc>
        <w:tc>
          <w:tcPr>
            <w:tcW w:w="452" w:type="pct"/>
            <w:vMerge/>
            <w:tcBorders>
              <w:left w:val="single" w:sz="4" w:space="0" w:color="auto"/>
              <w:right w:val="single" w:sz="4" w:space="0" w:color="auto"/>
            </w:tcBorders>
            <w:shd w:val="clear" w:color="auto" w:fill="auto"/>
            <w:vAlign w:val="center"/>
          </w:tcPr>
          <w:p w14:paraId="73C1C3B6" w14:textId="77777777" w:rsidR="009C5448" w:rsidRPr="003C6DE1" w:rsidRDefault="009C5448" w:rsidP="00963B61">
            <w:pPr>
              <w:spacing w:line="288" w:lineRule="auto"/>
              <w:jc w:val="center"/>
              <w:rPr>
                <w:rFonts w:ascii="Arial" w:hAnsi="Arial" w:cs="Arial"/>
                <w:b/>
                <w:bCs/>
                <w:color w:val="000000" w:themeColor="text1"/>
                <w:sz w:val="19"/>
                <w:szCs w:val="19"/>
              </w:rPr>
            </w:pPr>
          </w:p>
        </w:tc>
        <w:tc>
          <w:tcPr>
            <w:tcW w:w="458" w:type="pct"/>
            <w:tcBorders>
              <w:top w:val="single" w:sz="4" w:space="0" w:color="auto"/>
              <w:left w:val="single" w:sz="4" w:space="0" w:color="auto"/>
              <w:right w:val="single" w:sz="4" w:space="0" w:color="auto"/>
            </w:tcBorders>
            <w:shd w:val="clear" w:color="auto" w:fill="auto"/>
            <w:vAlign w:val="center"/>
          </w:tcPr>
          <w:p w14:paraId="6B7E0C15" w14:textId="77777777" w:rsidR="009C5448" w:rsidRPr="003C6DE1" w:rsidRDefault="009C5448" w:rsidP="00963B61">
            <w:pPr>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t>0</w:t>
            </w:r>
          </w:p>
        </w:tc>
        <w:tc>
          <w:tcPr>
            <w:tcW w:w="1559" w:type="pct"/>
            <w:tcBorders>
              <w:top w:val="single" w:sz="4" w:space="0" w:color="auto"/>
              <w:left w:val="single" w:sz="4" w:space="0" w:color="auto"/>
              <w:right w:val="single" w:sz="4" w:space="0" w:color="auto"/>
            </w:tcBorders>
            <w:shd w:val="clear" w:color="auto" w:fill="auto"/>
          </w:tcPr>
          <w:p w14:paraId="5DA28248" w14:textId="77777777" w:rsidR="009C5448" w:rsidRPr="003C6DE1" w:rsidRDefault="009C5448" w:rsidP="00B25E8D">
            <w:pPr>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Projekt neprispieva k plneniu aspoň jedného z cieľov Stratégie EÚ pre dunajský región.</w:t>
            </w:r>
          </w:p>
        </w:tc>
      </w:tr>
    </w:tbl>
    <w:p w14:paraId="70DB1953" w14:textId="77777777" w:rsidR="009C5448" w:rsidRPr="003C6DE1" w:rsidRDefault="009C5448"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 príloha Opis projektu.</w:t>
      </w:r>
    </w:p>
    <w:p w14:paraId="206777DF" w14:textId="77777777" w:rsidR="00963B61" w:rsidRPr="003C6DE1" w:rsidRDefault="00963B61" w:rsidP="009D055E">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sidRPr="003C6DE1">
        <w:rPr>
          <w:rFonts w:ascii="Arial" w:eastAsia="Arial Unicode MS" w:hAnsi="Arial" w:cs="Arial"/>
          <w:color w:val="000000" w:themeColor="text1"/>
          <w:sz w:val="19"/>
          <w:szCs w:val="19"/>
        </w:rPr>
        <w:t xml:space="preserve">Špecifický cieľ 1.2.1 spadá pod pilier Stratégie EÚ pre dunajský región, ktorým je prepojenie podunajskej oblasti. Daná problematika je zaradená do prioritnej oblasti </w:t>
      </w:r>
      <w:r w:rsidRPr="003C6DE1">
        <w:rPr>
          <w:rFonts w:ascii="Arial" w:eastAsia="Helvetica" w:hAnsi="Arial" w:cs="Arial"/>
          <w:color w:val="000000" w:themeColor="text1"/>
          <w:sz w:val="19"/>
          <w:szCs w:val="19"/>
        </w:rPr>
        <w:t xml:space="preserve">1B, ktorá je venovaná zlepšeniu mobility a intermodality - cesty, železnice a leteckej dopravy. </w:t>
      </w:r>
    </w:p>
    <w:p w14:paraId="3C6E5D16" w14:textId="77777777" w:rsidR="00963B61" w:rsidRPr="003C6DE1" w:rsidRDefault="00963B6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ktorý je v súlade so ŠC 1.2.1, by mal byť v zmysle vyššie uvedeného v súlade aj so </w:t>
      </w:r>
      <w:r w:rsidRPr="003C6DE1">
        <w:rPr>
          <w:rFonts w:ascii="Arial" w:eastAsia="Arial Unicode MS" w:hAnsi="Arial" w:cs="Arial"/>
          <w:color w:val="000000" w:themeColor="text1"/>
          <w:sz w:val="19"/>
          <w:szCs w:val="19"/>
        </w:rPr>
        <w:t>Stratégiou EÚ pre dunajský región. Hodnotiteľ p</w:t>
      </w:r>
      <w:r w:rsidR="00C56822">
        <w:rPr>
          <w:rFonts w:ascii="Arial" w:eastAsia="Arial Unicode MS" w:hAnsi="Arial" w:cs="Arial"/>
          <w:color w:val="000000" w:themeColor="text1"/>
          <w:sz w:val="19"/>
          <w:szCs w:val="19"/>
        </w:rPr>
        <w:t>o posúdení pridelí počet bodov (1)</w:t>
      </w:r>
      <w:r w:rsidRPr="003C6DE1">
        <w:rPr>
          <w:rFonts w:ascii="Arial" w:eastAsia="Arial Unicode MS" w:hAnsi="Arial" w:cs="Arial"/>
          <w:color w:val="000000" w:themeColor="text1"/>
          <w:sz w:val="19"/>
          <w:szCs w:val="19"/>
        </w:rPr>
        <w:t xml:space="preserve"> a v komentári uvedie odvolávku na zodpovedajúcu prioritnú oblasť St</w:t>
      </w:r>
      <w:r w:rsidR="00C56822">
        <w:rPr>
          <w:rFonts w:ascii="Arial" w:eastAsia="Arial Unicode MS" w:hAnsi="Arial" w:cs="Arial"/>
          <w:color w:val="000000" w:themeColor="text1"/>
          <w:sz w:val="19"/>
          <w:szCs w:val="19"/>
        </w:rPr>
        <w:t>ratégie EÚ pre dunajský región, v opačnom prípade pridelí počet bodov (0).</w:t>
      </w:r>
      <w:r w:rsidR="00C56822" w:rsidRPr="003C6DE1">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 </w:t>
      </w:r>
    </w:p>
    <w:p w14:paraId="2300F3C6" w14:textId="422B0282" w:rsidR="00C13BA8" w:rsidRDefault="009C5448"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7ACCBBC3" w14:textId="77777777" w:rsidR="005669D2" w:rsidRPr="003C6DE1" w:rsidRDefault="005669D2" w:rsidP="001519B7">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14"/>
        <w:gridCol w:w="14512"/>
      </w:tblGrid>
      <w:tr w:rsidR="009370F2" w:rsidRPr="003C6DE1" w14:paraId="6AA58F20" w14:textId="77777777" w:rsidTr="0053000E">
        <w:trPr>
          <w:trHeight w:val="440"/>
        </w:trPr>
        <w:tc>
          <w:tcPr>
            <w:tcW w:w="2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694ACD9" w14:textId="77777777" w:rsidR="009370F2" w:rsidRPr="003C6DE1" w:rsidRDefault="009370F2"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7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0B7EA55" w14:textId="77777777" w:rsidR="009370F2" w:rsidRPr="003C6DE1" w:rsidRDefault="009370F2"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6C70AD11" w14:textId="77777777" w:rsidR="00150136" w:rsidRPr="001519B7" w:rsidRDefault="00150136">
      <w:pPr>
        <w:rPr>
          <w:rFonts w:ascii="Arial" w:hAnsi="Arial" w:cs="Arial"/>
          <w:sz w:val="10"/>
          <w:szCs w:val="10"/>
        </w:rPr>
      </w:pPr>
    </w:p>
    <w:tbl>
      <w:tblPr>
        <w:tblStyle w:val="TableGrid4"/>
        <w:tblW w:w="5000" w:type="pct"/>
        <w:tblLayout w:type="fixed"/>
        <w:tblLook w:val="04A0" w:firstRow="1" w:lastRow="0" w:firstColumn="1" w:lastColumn="0" w:noHBand="0" w:noVBand="1"/>
      </w:tblPr>
      <w:tblGrid>
        <w:gridCol w:w="614"/>
        <w:gridCol w:w="2559"/>
        <w:gridCol w:w="3310"/>
        <w:gridCol w:w="1334"/>
        <w:gridCol w:w="1485"/>
        <w:gridCol w:w="5824"/>
      </w:tblGrid>
      <w:tr w:rsidR="00AD6113" w:rsidRPr="003C6DE1" w14:paraId="32FC2CAB" w14:textId="77777777" w:rsidTr="005669D2">
        <w:trPr>
          <w:trHeight w:val="397"/>
          <w:tblHeader/>
        </w:trPr>
        <w:tc>
          <w:tcPr>
            <w:tcW w:w="20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AC5B57" w14:textId="77777777" w:rsidR="009370F2" w:rsidRPr="003C6DE1" w:rsidRDefault="009370F2"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38DD51" w14:textId="77777777" w:rsidR="009370F2" w:rsidRPr="003C6DE1" w:rsidRDefault="009370F2"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48F358F" w14:textId="77777777" w:rsidR="009370F2" w:rsidRPr="003C6DE1" w:rsidRDefault="009370F2"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066D36" w14:textId="77777777" w:rsidR="009370F2" w:rsidRPr="003C6DE1" w:rsidRDefault="009370F2" w:rsidP="00B01AB6">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98AEA6" w14:textId="77777777" w:rsidR="009370F2" w:rsidRPr="003C6DE1" w:rsidRDefault="009370F2" w:rsidP="00B01AB6">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70DDDD" w14:textId="77777777" w:rsidR="009370F2" w:rsidRPr="003C6DE1" w:rsidRDefault="009370F2"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D6113" w:rsidRPr="003C6DE1" w14:paraId="60F01383" w14:textId="77777777" w:rsidTr="005669D2">
        <w:trPr>
          <w:trHeight w:val="825"/>
        </w:trPr>
        <w:tc>
          <w:tcPr>
            <w:tcW w:w="203" w:type="pct"/>
            <w:vMerge w:val="restart"/>
            <w:tcBorders>
              <w:top w:val="single" w:sz="4" w:space="0" w:color="auto"/>
              <w:left w:val="single" w:sz="4" w:space="0" w:color="auto"/>
              <w:bottom w:val="single" w:sz="4" w:space="0" w:color="auto"/>
              <w:right w:val="single" w:sz="4" w:space="0" w:color="auto"/>
            </w:tcBorders>
            <w:vAlign w:val="center"/>
            <w:hideMark/>
          </w:tcPr>
          <w:p w14:paraId="0F4A7D9B" w14:textId="77777777" w:rsidR="00337AEA" w:rsidRPr="003C6DE1" w:rsidRDefault="00337AEA" w:rsidP="00AE415A">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37C162D9" w14:textId="77777777" w:rsidR="00337AEA" w:rsidRPr="003C6DE1" w:rsidRDefault="00337AEA" w:rsidP="00AD611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Vhodnosť a prepojenosť navrhovaných aktivít projektu vo vzťahu k východiskovej situácii a k stanoveným cieľom projektu</w:t>
            </w:r>
          </w:p>
        </w:tc>
        <w:tc>
          <w:tcPr>
            <w:tcW w:w="1094" w:type="pct"/>
            <w:vMerge w:val="restart"/>
            <w:tcBorders>
              <w:top w:val="single" w:sz="4" w:space="0" w:color="auto"/>
              <w:left w:val="single" w:sz="4" w:space="0" w:color="auto"/>
              <w:bottom w:val="single" w:sz="4" w:space="0" w:color="auto"/>
              <w:right w:val="single" w:sz="4" w:space="0" w:color="auto"/>
            </w:tcBorders>
            <w:vAlign w:val="center"/>
            <w:hideMark/>
          </w:tcPr>
          <w:p w14:paraId="10F9F9E0" w14:textId="77777777" w:rsidR="00337AEA"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60F3AE16" w14:textId="77777777" w:rsidR="00337AEA" w:rsidRPr="003C6DE1" w:rsidRDefault="00337AEA" w:rsidP="00AE415A">
            <w:pPr>
              <w:spacing w:line="288" w:lineRule="auto"/>
              <w:rPr>
                <w:rFonts w:ascii="Arial" w:hAnsi="Arial" w:cs="Arial"/>
                <w:color w:val="000000" w:themeColor="text1"/>
                <w:sz w:val="19"/>
                <w:szCs w:val="19"/>
              </w:rPr>
            </w:pPr>
          </w:p>
        </w:tc>
        <w:tc>
          <w:tcPr>
            <w:tcW w:w="441" w:type="pct"/>
            <w:vMerge w:val="restart"/>
            <w:tcBorders>
              <w:top w:val="single" w:sz="4" w:space="0" w:color="auto"/>
              <w:left w:val="single" w:sz="4" w:space="0" w:color="auto"/>
              <w:bottom w:val="single" w:sz="4" w:space="0" w:color="auto"/>
              <w:right w:val="single" w:sz="4" w:space="0" w:color="auto"/>
            </w:tcBorders>
            <w:vAlign w:val="center"/>
            <w:hideMark/>
          </w:tcPr>
          <w:p w14:paraId="7F6A662B"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p w14:paraId="2FDE7A35" w14:textId="77777777" w:rsidR="00337AEA" w:rsidRPr="003C6DE1"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kritérium</w:t>
            </w:r>
          </w:p>
        </w:tc>
        <w:tc>
          <w:tcPr>
            <w:tcW w:w="491" w:type="pct"/>
            <w:tcBorders>
              <w:top w:val="single" w:sz="4" w:space="0" w:color="auto"/>
              <w:left w:val="single" w:sz="4" w:space="0" w:color="auto"/>
              <w:bottom w:val="single" w:sz="4" w:space="0" w:color="auto"/>
              <w:right w:val="single" w:sz="4" w:space="0" w:color="auto"/>
            </w:tcBorders>
            <w:vAlign w:val="center"/>
          </w:tcPr>
          <w:p w14:paraId="0502FD07"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925" w:type="pct"/>
            <w:tcBorders>
              <w:top w:val="single" w:sz="4" w:space="0" w:color="auto"/>
              <w:left w:val="single" w:sz="4" w:space="0" w:color="auto"/>
              <w:bottom w:val="single" w:sz="4" w:space="0" w:color="auto"/>
              <w:right w:val="single" w:sz="4" w:space="0" w:color="auto"/>
            </w:tcBorders>
            <w:vAlign w:val="center"/>
            <w:hideMark/>
          </w:tcPr>
          <w:p w14:paraId="5EB1AABE"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AD6113" w:rsidRPr="003C6DE1" w14:paraId="7718C549" w14:textId="77777777" w:rsidTr="005669D2">
        <w:trPr>
          <w:trHeight w:val="1262"/>
        </w:trPr>
        <w:tc>
          <w:tcPr>
            <w:tcW w:w="203" w:type="pct"/>
            <w:vMerge/>
            <w:tcBorders>
              <w:top w:val="single" w:sz="4" w:space="0" w:color="auto"/>
              <w:left w:val="single" w:sz="4" w:space="0" w:color="auto"/>
              <w:bottom w:val="single" w:sz="4" w:space="0" w:color="auto"/>
              <w:right w:val="single" w:sz="4" w:space="0" w:color="auto"/>
            </w:tcBorders>
            <w:vAlign w:val="center"/>
            <w:hideMark/>
          </w:tcPr>
          <w:p w14:paraId="75297648" w14:textId="77777777" w:rsidR="00337AEA" w:rsidRPr="003C6DE1" w:rsidRDefault="00337AEA" w:rsidP="00AD6113">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52ABA55C" w14:textId="77777777" w:rsidR="00337AEA" w:rsidRPr="003C6DE1" w:rsidRDefault="00337AEA" w:rsidP="00AD6113">
            <w:pPr>
              <w:spacing w:line="288" w:lineRule="auto"/>
              <w:rPr>
                <w:rFonts w:ascii="Arial" w:hAnsi="Arial" w:cs="Arial"/>
                <w:color w:val="000000" w:themeColor="text1"/>
                <w:sz w:val="19"/>
                <w:szCs w:val="19"/>
              </w:rPr>
            </w:pPr>
          </w:p>
        </w:tc>
        <w:tc>
          <w:tcPr>
            <w:tcW w:w="1094" w:type="pct"/>
            <w:vMerge/>
            <w:tcBorders>
              <w:top w:val="single" w:sz="4" w:space="0" w:color="auto"/>
              <w:left w:val="single" w:sz="4" w:space="0" w:color="auto"/>
              <w:bottom w:val="single" w:sz="4" w:space="0" w:color="auto"/>
              <w:right w:val="single" w:sz="4" w:space="0" w:color="auto"/>
            </w:tcBorders>
            <w:vAlign w:val="center"/>
            <w:hideMark/>
          </w:tcPr>
          <w:p w14:paraId="1DF3A858" w14:textId="77777777" w:rsidR="00337AEA" w:rsidRPr="003C6DE1" w:rsidRDefault="00337AEA" w:rsidP="00AD6113">
            <w:pPr>
              <w:spacing w:line="288" w:lineRule="auto"/>
              <w:rPr>
                <w:rFonts w:ascii="Arial"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278DFD5B"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91" w:type="pct"/>
            <w:tcBorders>
              <w:top w:val="single" w:sz="4" w:space="0" w:color="auto"/>
              <w:left w:val="single" w:sz="4" w:space="0" w:color="auto"/>
              <w:bottom w:val="single" w:sz="4" w:space="0" w:color="auto"/>
              <w:right w:val="single" w:sz="4" w:space="0" w:color="auto"/>
            </w:tcBorders>
            <w:vAlign w:val="center"/>
          </w:tcPr>
          <w:p w14:paraId="0D3D472E"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925" w:type="pct"/>
            <w:tcBorders>
              <w:top w:val="single" w:sz="4" w:space="0" w:color="auto"/>
              <w:left w:val="single" w:sz="4" w:space="0" w:color="auto"/>
              <w:bottom w:val="single" w:sz="4" w:space="0" w:color="auto"/>
              <w:right w:val="single" w:sz="4" w:space="0" w:color="auto"/>
            </w:tcBorders>
            <w:vAlign w:val="center"/>
            <w:hideMark/>
          </w:tcPr>
          <w:p w14:paraId="02E06F4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4D7ADC">
              <w:rPr>
                <w:rFonts w:ascii="Arial" w:eastAsia="Helvetica" w:hAnsi="Arial" w:cs="Arial"/>
                <w:color w:val="000000" w:themeColor="text1"/>
                <w:sz w:val="19"/>
                <w:szCs w:val="19"/>
              </w:rPr>
              <w:t xml:space="preserve">. Nedostatky nie sú závažného charakteru, neohrozujú jeho úspešnú realizáciu. </w:t>
            </w:r>
          </w:p>
        </w:tc>
      </w:tr>
      <w:tr w:rsidR="00AD6113" w:rsidRPr="003C6DE1" w14:paraId="3845144A" w14:textId="77777777" w:rsidTr="005669D2">
        <w:trPr>
          <w:trHeight w:val="1038"/>
        </w:trPr>
        <w:tc>
          <w:tcPr>
            <w:tcW w:w="203" w:type="pct"/>
            <w:vMerge/>
            <w:tcBorders>
              <w:top w:val="single" w:sz="4" w:space="0" w:color="auto"/>
              <w:left w:val="single" w:sz="4" w:space="0" w:color="auto"/>
              <w:bottom w:val="single" w:sz="4" w:space="0" w:color="auto"/>
              <w:right w:val="single" w:sz="4" w:space="0" w:color="auto"/>
            </w:tcBorders>
            <w:vAlign w:val="center"/>
            <w:hideMark/>
          </w:tcPr>
          <w:p w14:paraId="0C5575F7" w14:textId="77777777" w:rsidR="00337AEA" w:rsidRPr="003C6DE1" w:rsidRDefault="00337AEA" w:rsidP="00AD6113">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459B3343" w14:textId="77777777" w:rsidR="00337AEA" w:rsidRPr="003C6DE1" w:rsidRDefault="00337AEA" w:rsidP="00AD6113">
            <w:pPr>
              <w:spacing w:line="288" w:lineRule="auto"/>
              <w:rPr>
                <w:rFonts w:ascii="Arial" w:hAnsi="Arial" w:cs="Arial"/>
                <w:color w:val="000000" w:themeColor="text1"/>
                <w:sz w:val="19"/>
                <w:szCs w:val="19"/>
              </w:rPr>
            </w:pPr>
          </w:p>
        </w:tc>
        <w:tc>
          <w:tcPr>
            <w:tcW w:w="1094" w:type="pct"/>
            <w:vMerge/>
            <w:tcBorders>
              <w:top w:val="single" w:sz="4" w:space="0" w:color="auto"/>
              <w:left w:val="single" w:sz="4" w:space="0" w:color="auto"/>
              <w:bottom w:val="single" w:sz="4" w:space="0" w:color="auto"/>
              <w:right w:val="single" w:sz="4" w:space="0" w:color="auto"/>
            </w:tcBorders>
            <w:vAlign w:val="center"/>
            <w:hideMark/>
          </w:tcPr>
          <w:p w14:paraId="6E0A6375" w14:textId="77777777" w:rsidR="00337AEA" w:rsidRPr="003C6DE1" w:rsidRDefault="00337AEA" w:rsidP="00AD6113">
            <w:pPr>
              <w:spacing w:line="288" w:lineRule="auto"/>
              <w:rPr>
                <w:rFonts w:ascii="Arial"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1F9682B5"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91" w:type="pct"/>
            <w:tcBorders>
              <w:top w:val="single" w:sz="4" w:space="0" w:color="auto"/>
              <w:left w:val="single" w:sz="4" w:space="0" w:color="auto"/>
              <w:bottom w:val="single" w:sz="4" w:space="0" w:color="auto"/>
              <w:right w:val="single" w:sz="4" w:space="0" w:color="auto"/>
            </w:tcBorders>
            <w:vAlign w:val="center"/>
            <w:hideMark/>
          </w:tcPr>
          <w:p w14:paraId="6C210F53"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925" w:type="pct"/>
            <w:tcBorders>
              <w:top w:val="single" w:sz="4" w:space="0" w:color="auto"/>
              <w:left w:val="single" w:sz="4" w:space="0" w:color="auto"/>
              <w:bottom w:val="single" w:sz="4" w:space="0" w:color="auto"/>
              <w:right w:val="single" w:sz="4" w:space="0" w:color="auto"/>
            </w:tcBorders>
            <w:vAlign w:val="center"/>
            <w:hideMark/>
          </w:tcPr>
          <w:p w14:paraId="4B55DE7C"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4D281B2C" w14:textId="16B0776D" w:rsidR="00DC04D0" w:rsidRPr="003C6DE1" w:rsidRDefault="008676E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w:t>
      </w:r>
      <w:r w:rsidR="00DC04D0" w:rsidRPr="003C6DE1">
        <w:rPr>
          <w:rFonts w:ascii="Arial" w:hAnsi="Arial" w:cs="Arial"/>
          <w:color w:val="000000" w:themeColor="text1"/>
          <w:sz w:val="19"/>
          <w:szCs w:val="19"/>
        </w:rPr>
        <w:t>odnotiteľ posudzuje najmä informácie uvedené v</w:t>
      </w:r>
      <w:r w:rsidR="00C13BA8">
        <w:rPr>
          <w:rFonts w:ascii="Arial" w:hAnsi="Arial" w:cs="Arial"/>
          <w:color w:val="000000" w:themeColor="text1"/>
          <w:sz w:val="19"/>
          <w:szCs w:val="19"/>
        </w:rPr>
        <w:t> </w:t>
      </w:r>
      <w:r w:rsidR="00DC04D0" w:rsidRPr="003C6DE1">
        <w:rPr>
          <w:rFonts w:ascii="Arial" w:hAnsi="Arial" w:cs="Arial"/>
          <w:color w:val="000000" w:themeColor="text1"/>
          <w:sz w:val="19"/>
          <w:szCs w:val="19"/>
        </w:rPr>
        <w:t>častiach</w:t>
      </w:r>
      <w:r w:rsidR="00C13BA8">
        <w:rPr>
          <w:rFonts w:ascii="Arial" w:hAnsi="Arial" w:cs="Arial"/>
          <w:color w:val="000000" w:themeColor="text1"/>
          <w:sz w:val="19"/>
          <w:szCs w:val="19"/>
        </w:rPr>
        <w:t xml:space="preserve"> ŽoNFP</w:t>
      </w:r>
      <w:r w:rsidR="00DC04D0" w:rsidRPr="003C6DE1">
        <w:rPr>
          <w:rFonts w:ascii="Arial" w:hAnsi="Arial" w:cs="Arial"/>
          <w:color w:val="000000" w:themeColor="text1"/>
          <w:sz w:val="19"/>
          <w:szCs w:val="19"/>
        </w:rPr>
        <w:t xml:space="preserve">: 7. Popis projektu, </w:t>
      </w:r>
      <w:r w:rsidR="00B160A2">
        <w:rPr>
          <w:rFonts w:ascii="Arial" w:hAnsi="Arial" w:cs="Arial"/>
          <w:color w:val="000000" w:themeColor="text1"/>
          <w:sz w:val="19"/>
          <w:szCs w:val="19"/>
        </w:rPr>
        <w:t>1</w:t>
      </w:r>
      <w:r w:rsidR="00DC04D0" w:rsidRPr="003C6DE1">
        <w:rPr>
          <w:rFonts w:ascii="Arial" w:hAnsi="Arial" w:cs="Arial"/>
          <w:color w:val="000000" w:themeColor="text1"/>
          <w:sz w:val="19"/>
          <w:szCs w:val="19"/>
        </w:rPr>
        <w:t>0.1 Aktivity projektu a očakávané merateľné ukazovatele, 10.2. Prehľad merateľných ukazovateľov projektu</w:t>
      </w:r>
      <w:r w:rsidR="00424F5C" w:rsidRPr="003C6DE1">
        <w:rPr>
          <w:rFonts w:ascii="Arial" w:hAnsi="Arial" w:cs="Arial"/>
          <w:color w:val="000000" w:themeColor="text1"/>
          <w:sz w:val="19"/>
          <w:szCs w:val="19"/>
        </w:rPr>
        <w:t>.</w:t>
      </w:r>
    </w:p>
    <w:p w14:paraId="16A73AFB"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288E7A6A" w14:textId="281AAA65"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7CFAF611"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w:t>
      </w:r>
      <w:r w:rsidR="00DC23B0">
        <w:rPr>
          <w:rFonts w:ascii="Arial" w:hAnsi="Arial" w:cs="Arial"/>
          <w:color w:val="000000" w:themeColor="text1"/>
          <w:sz w:val="19"/>
          <w:szCs w:val="19"/>
          <w:lang w:val="sk-SK"/>
        </w:rPr>
        <w:t>ujú k napĺňaniu cieľov projektu,</w:t>
      </w:r>
    </w:p>
    <w:p w14:paraId="42BEE7E8" w14:textId="77777777" w:rsidR="00E81396" w:rsidRPr="00E81396"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0D38154" w14:textId="77777777" w:rsidR="007B5FDC" w:rsidRDefault="00E81396" w:rsidP="009D055E">
      <w:pPr>
        <w:tabs>
          <w:tab w:val="left" w:pos="1680"/>
        </w:tabs>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DC23B0">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sidR="00DC23B0">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4.2, 4.3 a 4.5.). </w:t>
      </w:r>
    </w:p>
    <w:p w14:paraId="3D154962" w14:textId="77777777" w:rsidR="00E81396" w:rsidRDefault="00B30B35" w:rsidP="009D055E">
      <w:pPr>
        <w:tabs>
          <w:tab w:val="left" w:pos="1680"/>
        </w:tabs>
        <w:spacing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C831F3">
        <w:rPr>
          <w:rFonts w:ascii="Arial" w:hAnsi="Arial" w:cs="Arial"/>
          <w:color w:val="000000" w:themeColor="text1"/>
          <w:sz w:val="19"/>
          <w:szCs w:val="19"/>
        </w:rPr>
        <w:t xml:space="preserve"> (vrátane)</w:t>
      </w:r>
      <w:r w:rsidRPr="005B5071">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w:t>
      </w:r>
      <w:r w:rsidRPr="005B5071">
        <w:rPr>
          <w:rFonts w:ascii="Arial" w:hAnsi="Arial" w:cs="Arial"/>
          <w:color w:val="000000" w:themeColor="text1"/>
          <w:sz w:val="19"/>
          <w:szCs w:val="19"/>
        </w:rPr>
        <w:lastRenderedPageBreak/>
        <w:t>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74AD1495" w14:textId="77777777" w:rsidR="00137E61"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5000" w:type="pct"/>
        <w:tblLook w:val="04A0" w:firstRow="1" w:lastRow="0" w:firstColumn="1" w:lastColumn="0" w:noHBand="0" w:noVBand="1"/>
      </w:tblPr>
      <w:tblGrid>
        <w:gridCol w:w="554"/>
        <w:gridCol w:w="2547"/>
        <w:gridCol w:w="3812"/>
        <w:gridCol w:w="1361"/>
        <w:gridCol w:w="1431"/>
        <w:gridCol w:w="5421"/>
      </w:tblGrid>
      <w:tr w:rsidR="00137E61" w:rsidRPr="003C6DE1" w14:paraId="6E8D9BCD" w14:textId="77777777" w:rsidTr="00AD6113">
        <w:trPr>
          <w:trHeight w:val="397"/>
        </w:trPr>
        <w:tc>
          <w:tcPr>
            <w:tcW w:w="183" w:type="pct"/>
            <w:shd w:val="clear" w:color="auto" w:fill="DEEAF6" w:themeFill="accent1" w:themeFillTint="33"/>
            <w:vAlign w:val="center"/>
            <w:hideMark/>
          </w:tcPr>
          <w:p w14:paraId="2EFB8C1F"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2" w:type="pct"/>
            <w:shd w:val="clear" w:color="auto" w:fill="DEEAF6" w:themeFill="accent1" w:themeFillTint="33"/>
            <w:vAlign w:val="center"/>
            <w:hideMark/>
          </w:tcPr>
          <w:p w14:paraId="033B3BA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60" w:type="pct"/>
            <w:shd w:val="clear" w:color="auto" w:fill="DEEAF6" w:themeFill="accent1" w:themeFillTint="33"/>
            <w:vAlign w:val="center"/>
            <w:hideMark/>
          </w:tcPr>
          <w:p w14:paraId="126B7C70"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0" w:type="pct"/>
            <w:shd w:val="clear" w:color="auto" w:fill="DEEAF6" w:themeFill="accent1" w:themeFillTint="33"/>
            <w:vAlign w:val="center"/>
            <w:hideMark/>
          </w:tcPr>
          <w:p w14:paraId="40918C36"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2ABCD4F3"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2" w:type="pct"/>
            <w:shd w:val="clear" w:color="auto" w:fill="DEEAF6" w:themeFill="accent1" w:themeFillTint="33"/>
            <w:vAlign w:val="center"/>
            <w:hideMark/>
          </w:tcPr>
          <w:p w14:paraId="2942463F"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18E2122E" w14:textId="77777777" w:rsidTr="00AD6113">
        <w:trPr>
          <w:trHeight w:val="639"/>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14:paraId="499EFB29" w14:textId="77777777" w:rsidR="00337AEA" w:rsidRPr="003C6DE1" w:rsidRDefault="00337AEA"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842" w:type="pct"/>
            <w:vMerge w:val="restart"/>
            <w:tcBorders>
              <w:top w:val="single" w:sz="4" w:space="0" w:color="auto"/>
              <w:left w:val="single" w:sz="4" w:space="0" w:color="auto"/>
              <w:bottom w:val="single" w:sz="4" w:space="0" w:color="auto"/>
              <w:right w:val="single" w:sz="4" w:space="0" w:color="auto"/>
            </w:tcBorders>
            <w:vAlign w:val="center"/>
            <w:hideMark/>
          </w:tcPr>
          <w:p w14:paraId="73163F1D"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vhodnosti navrhovaných aktivít z vecného a časového hľadiska</w:t>
            </w:r>
          </w:p>
        </w:tc>
        <w:tc>
          <w:tcPr>
            <w:tcW w:w="1260" w:type="pct"/>
            <w:vMerge w:val="restart"/>
            <w:tcBorders>
              <w:top w:val="single" w:sz="4" w:space="0" w:color="auto"/>
              <w:left w:val="single" w:sz="4" w:space="0" w:color="auto"/>
              <w:bottom w:val="single" w:sz="4" w:space="0" w:color="auto"/>
              <w:right w:val="single" w:sz="4" w:space="0" w:color="auto"/>
            </w:tcBorders>
            <w:vAlign w:val="center"/>
            <w:hideMark/>
          </w:tcPr>
          <w:p w14:paraId="378038F7" w14:textId="77777777" w:rsidR="00337AEA" w:rsidRPr="003C6DE1"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50" w:type="pct"/>
            <w:vMerge w:val="restart"/>
            <w:tcBorders>
              <w:top w:val="single" w:sz="4" w:space="0" w:color="auto"/>
              <w:left w:val="single" w:sz="4" w:space="0" w:color="auto"/>
              <w:bottom w:val="single" w:sz="4" w:space="0" w:color="auto"/>
              <w:right w:val="single" w:sz="4" w:space="0" w:color="auto"/>
            </w:tcBorders>
            <w:vAlign w:val="center"/>
          </w:tcPr>
          <w:p w14:paraId="4D163844" w14:textId="77777777" w:rsidR="00337AEA" w:rsidRPr="004D7ADC" w:rsidRDefault="00337AEA" w:rsidP="0052446C">
            <w:pPr>
              <w:widowControl w:val="0"/>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68796F0E"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15A64A93"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792" w:type="pct"/>
            <w:tcBorders>
              <w:top w:val="single" w:sz="4" w:space="0" w:color="auto"/>
              <w:left w:val="single" w:sz="4" w:space="0" w:color="auto"/>
              <w:bottom w:val="single" w:sz="4" w:space="0" w:color="auto"/>
              <w:right w:val="single" w:sz="4" w:space="0" w:color="auto"/>
            </w:tcBorders>
            <w:vAlign w:val="center"/>
            <w:hideMark/>
          </w:tcPr>
          <w:p w14:paraId="27879EC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337AEA" w:rsidRPr="003C6DE1" w14:paraId="60FDB6DF" w14:textId="77777777" w:rsidTr="00AD6113">
        <w:trPr>
          <w:trHeight w:val="675"/>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33E02DCD"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auto"/>
              <w:right w:val="single" w:sz="4" w:space="0" w:color="auto"/>
            </w:tcBorders>
            <w:vAlign w:val="center"/>
            <w:hideMark/>
          </w:tcPr>
          <w:p w14:paraId="3A49E911" w14:textId="77777777" w:rsidR="00337AEA" w:rsidRPr="003C6DE1" w:rsidRDefault="00337AEA" w:rsidP="002B4558">
            <w:pPr>
              <w:spacing w:line="288" w:lineRule="auto"/>
              <w:rPr>
                <w:rFonts w:ascii="Arial" w:hAnsi="Arial" w:cs="Arial"/>
                <w:color w:val="000000" w:themeColor="text1"/>
                <w:sz w:val="19"/>
                <w:szCs w:val="19"/>
              </w:rPr>
            </w:pPr>
          </w:p>
        </w:tc>
        <w:tc>
          <w:tcPr>
            <w:tcW w:w="1260" w:type="pct"/>
            <w:vMerge/>
            <w:tcBorders>
              <w:top w:val="single" w:sz="4" w:space="0" w:color="auto"/>
              <w:left w:val="single" w:sz="4" w:space="0" w:color="auto"/>
              <w:bottom w:val="single" w:sz="4" w:space="0" w:color="auto"/>
              <w:right w:val="single" w:sz="4" w:space="0" w:color="auto"/>
            </w:tcBorders>
            <w:vAlign w:val="center"/>
            <w:hideMark/>
          </w:tcPr>
          <w:p w14:paraId="407EF19D"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14:paraId="6107F5F7"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0973EE15"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792" w:type="pct"/>
            <w:tcBorders>
              <w:top w:val="single" w:sz="4" w:space="0" w:color="auto"/>
              <w:left w:val="single" w:sz="4" w:space="0" w:color="auto"/>
              <w:bottom w:val="single" w:sz="4" w:space="0" w:color="auto"/>
              <w:right w:val="single" w:sz="4" w:space="0" w:color="auto"/>
            </w:tcBorders>
            <w:vAlign w:val="center"/>
            <w:hideMark/>
          </w:tcPr>
          <w:p w14:paraId="3F815DF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337AEA" w:rsidRPr="003C6DE1" w14:paraId="0F952F4F" w14:textId="77777777" w:rsidTr="00AD6113">
        <w:trPr>
          <w:trHeight w:val="930"/>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005D7E6E"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auto"/>
              <w:right w:val="single" w:sz="4" w:space="0" w:color="auto"/>
            </w:tcBorders>
            <w:vAlign w:val="center"/>
            <w:hideMark/>
          </w:tcPr>
          <w:p w14:paraId="1DC7E747" w14:textId="77777777" w:rsidR="00337AEA" w:rsidRPr="003C6DE1" w:rsidRDefault="00337AEA" w:rsidP="002B4558">
            <w:pPr>
              <w:spacing w:line="288" w:lineRule="auto"/>
              <w:rPr>
                <w:rFonts w:ascii="Arial" w:hAnsi="Arial" w:cs="Arial"/>
                <w:color w:val="000000" w:themeColor="text1"/>
                <w:sz w:val="19"/>
                <w:szCs w:val="19"/>
              </w:rPr>
            </w:pPr>
          </w:p>
        </w:tc>
        <w:tc>
          <w:tcPr>
            <w:tcW w:w="1260" w:type="pct"/>
            <w:vMerge/>
            <w:tcBorders>
              <w:top w:val="single" w:sz="4" w:space="0" w:color="auto"/>
              <w:left w:val="single" w:sz="4" w:space="0" w:color="auto"/>
              <w:bottom w:val="single" w:sz="4" w:space="0" w:color="auto"/>
              <w:right w:val="single" w:sz="4" w:space="0" w:color="auto"/>
            </w:tcBorders>
            <w:vAlign w:val="center"/>
            <w:hideMark/>
          </w:tcPr>
          <w:p w14:paraId="190053CE"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14:paraId="3C9BD2DD"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0F537A2"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792" w:type="pct"/>
            <w:tcBorders>
              <w:top w:val="single" w:sz="4" w:space="0" w:color="auto"/>
              <w:left w:val="single" w:sz="4" w:space="0" w:color="auto"/>
              <w:bottom w:val="single" w:sz="4" w:space="0" w:color="auto"/>
              <w:right w:val="single" w:sz="4" w:space="0" w:color="auto"/>
            </w:tcBorders>
            <w:vAlign w:val="center"/>
            <w:hideMark/>
          </w:tcPr>
          <w:p w14:paraId="1A642968"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6944A9D6" w14:textId="77777777" w:rsidR="003A06E7" w:rsidRPr="003C6DE1" w:rsidRDefault="003A06E7"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 časti</w:t>
      </w:r>
      <w:r w:rsidR="00B250C3">
        <w:rPr>
          <w:rFonts w:ascii="Arial" w:hAnsi="Arial" w:cs="Arial"/>
          <w:color w:val="000000" w:themeColor="text1"/>
          <w:sz w:val="19"/>
          <w:szCs w:val="19"/>
        </w:rPr>
        <w:t>ach</w:t>
      </w:r>
      <w:r w:rsidRPr="003C6DE1">
        <w:rPr>
          <w:rFonts w:ascii="Arial" w:hAnsi="Arial" w:cs="Arial"/>
          <w:color w:val="000000" w:themeColor="text1"/>
          <w:sz w:val="19"/>
          <w:szCs w:val="19"/>
        </w:rPr>
        <w:t xml:space="preserve"> ŽoNFP</w:t>
      </w:r>
      <w:r w:rsidR="00B250C3">
        <w:rPr>
          <w:rFonts w:ascii="Arial" w:hAnsi="Arial" w:cs="Arial"/>
          <w:color w:val="000000" w:themeColor="text1"/>
          <w:sz w:val="19"/>
          <w:szCs w:val="19"/>
        </w:rPr>
        <w:t>:</w:t>
      </w:r>
      <w:r w:rsidRPr="003C6DE1">
        <w:rPr>
          <w:rFonts w:ascii="Arial" w:hAnsi="Arial" w:cs="Arial"/>
          <w:color w:val="000000" w:themeColor="text1"/>
          <w:sz w:val="19"/>
          <w:szCs w:val="19"/>
        </w:rPr>
        <w:t xml:space="preserve"> </w:t>
      </w:r>
      <w:r w:rsidR="00B250C3" w:rsidRPr="003C6DE1">
        <w:rPr>
          <w:rFonts w:ascii="Arial" w:hAnsi="Arial" w:cs="Arial"/>
          <w:color w:val="000000" w:themeColor="text1"/>
          <w:sz w:val="19"/>
          <w:szCs w:val="19"/>
        </w:rPr>
        <w:t xml:space="preserve">7.2 </w:t>
      </w:r>
      <w:r w:rsidR="00B250C3">
        <w:rPr>
          <w:rFonts w:ascii="Arial" w:hAnsi="Arial" w:cs="Arial"/>
          <w:color w:val="000000" w:themeColor="text1"/>
          <w:sz w:val="19"/>
          <w:szCs w:val="19"/>
        </w:rPr>
        <w:t xml:space="preserve"> </w:t>
      </w:r>
      <w:r w:rsidRPr="003C6DE1">
        <w:rPr>
          <w:rFonts w:ascii="Arial" w:hAnsi="Arial" w:cs="Arial"/>
          <w:color w:val="000000" w:themeColor="text1"/>
          <w:sz w:val="19"/>
          <w:szCs w:val="19"/>
        </w:rPr>
        <w:t>Spôsob realizácie aktivít projektu, 9 Harmonogram realizácie aktivít</w:t>
      </w:r>
      <w:r>
        <w:rPr>
          <w:rFonts w:ascii="Arial" w:hAnsi="Arial" w:cs="Arial"/>
          <w:color w:val="000000" w:themeColor="text1"/>
          <w:sz w:val="19"/>
          <w:szCs w:val="19"/>
        </w:rPr>
        <w:t xml:space="preserve">, </w:t>
      </w:r>
      <w:r w:rsidR="00B250C3">
        <w:rPr>
          <w:rFonts w:ascii="Arial" w:hAnsi="Arial" w:cs="Arial"/>
          <w:color w:val="000000" w:themeColor="text1"/>
          <w:sz w:val="19"/>
          <w:szCs w:val="19"/>
        </w:rPr>
        <w:t xml:space="preserve">príloha </w:t>
      </w:r>
      <w:r>
        <w:rPr>
          <w:rFonts w:ascii="Arial" w:hAnsi="Arial" w:cs="Arial"/>
          <w:color w:val="000000" w:themeColor="text1"/>
          <w:sz w:val="19"/>
          <w:szCs w:val="19"/>
        </w:rPr>
        <w:t>ŽoNFP</w:t>
      </w:r>
      <w:r w:rsidRPr="002A2098">
        <w:rPr>
          <w:rFonts w:ascii="Arial" w:hAnsi="Arial" w:cs="Arial"/>
          <w:color w:val="000000" w:themeColor="text1"/>
          <w:sz w:val="19"/>
          <w:szCs w:val="19"/>
        </w:rPr>
        <w:t xml:space="preserve"> Právoplatné rozhodnutie príslušného stavebného úradu</w:t>
      </w:r>
      <w:r>
        <w:rPr>
          <w:rFonts w:ascii="Arial" w:hAnsi="Arial" w:cs="Arial"/>
          <w:color w:val="000000" w:themeColor="text1"/>
          <w:sz w:val="19"/>
          <w:szCs w:val="19"/>
        </w:rPr>
        <w:t>, príloha Projektová dokumentácia.</w:t>
      </w:r>
    </w:p>
    <w:p w14:paraId="0A34632B" w14:textId="77777777" w:rsidR="00DC04D0" w:rsidRPr="003C6DE1" w:rsidRDefault="00DC04D0" w:rsidP="009D055E">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6CD15BB" w14:textId="22079A28"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C831F3">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w:t>
      </w:r>
      <w:r w:rsidR="00C831F3" w:rsidRPr="003C6DE1">
        <w:rPr>
          <w:rFonts w:ascii="Arial" w:hAnsi="Arial" w:cs="Arial"/>
          <w:color w:val="000000" w:themeColor="text1"/>
          <w:sz w:val="19"/>
          <w:szCs w:val="19"/>
          <w:lang w:val="sk-SK"/>
        </w:rPr>
        <w:t>projekt</w:t>
      </w:r>
      <w:r w:rsidR="00C831F3">
        <w:rPr>
          <w:rFonts w:ascii="Arial" w:hAnsi="Arial" w:cs="Arial"/>
          <w:color w:val="000000" w:themeColor="text1"/>
          <w:sz w:val="19"/>
          <w:szCs w:val="19"/>
          <w:lang w:val="sk-SK"/>
        </w:rPr>
        <w:t>e</w:t>
      </w:r>
      <w:r w:rsidR="00C831F3"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sidR="00DC23B0">
        <w:rPr>
          <w:rFonts w:ascii="Arial" w:hAnsi="Arial" w:cs="Arial"/>
          <w:color w:val="000000" w:themeColor="text1"/>
          <w:sz w:val="19"/>
          <w:szCs w:val="19"/>
          <w:lang w:val="sk-SK"/>
        </w:rPr>
        <w:t xml:space="preserve"> seba vecne a logicky nadväzujú,</w:t>
      </w:r>
    </w:p>
    <w:p w14:paraId="54C767BF"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 v správnej</w:t>
      </w:r>
      <w:r w:rsidR="00DC23B0">
        <w:rPr>
          <w:rFonts w:ascii="Arial" w:hAnsi="Arial" w:cs="Arial"/>
          <w:color w:val="000000" w:themeColor="text1"/>
          <w:sz w:val="19"/>
          <w:szCs w:val="19"/>
          <w:lang w:val="sk-SK"/>
        </w:rPr>
        <w:t xml:space="preserve"> časovej nadväznosti,</w:t>
      </w:r>
    </w:p>
    <w:p w14:paraId="00E3E8CD"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sidR="00DC23B0">
        <w:rPr>
          <w:rFonts w:ascii="Arial" w:hAnsi="Arial" w:cs="Arial"/>
          <w:color w:val="000000" w:themeColor="text1"/>
          <w:sz w:val="19"/>
          <w:szCs w:val="19"/>
          <w:lang w:val="sk-SK"/>
        </w:rPr>
        <w:t>vebno-technologických postupov),</w:t>
      </w:r>
    </w:p>
    <w:p w14:paraId="4266AEDA" w14:textId="18B1A7DE" w:rsidR="00515407" w:rsidRPr="003C6DE1" w:rsidRDefault="00515407"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784ECBBE"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01EB2892" w14:textId="77777777" w:rsidR="00137E6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5F2C61D" w14:textId="77777777" w:rsidR="005669D2" w:rsidRPr="003C6DE1" w:rsidRDefault="005669D2" w:rsidP="009D055E">
      <w:pPr>
        <w:spacing w:before="120" w:after="120" w:line="288" w:lineRule="auto"/>
        <w:jc w:val="both"/>
        <w:rPr>
          <w:rFonts w:ascii="Arial" w:hAnsi="Arial" w:cs="Arial"/>
          <w:color w:val="000000" w:themeColor="text1"/>
          <w:sz w:val="19"/>
          <w:szCs w:val="19"/>
        </w:rPr>
      </w:pPr>
    </w:p>
    <w:tbl>
      <w:tblPr>
        <w:tblStyle w:val="TableGrid4"/>
        <w:tblW w:w="4956" w:type="pct"/>
        <w:tblLook w:val="04A0" w:firstRow="1" w:lastRow="0" w:firstColumn="1" w:lastColumn="0" w:noHBand="0" w:noVBand="1"/>
      </w:tblPr>
      <w:tblGrid>
        <w:gridCol w:w="554"/>
        <w:gridCol w:w="2390"/>
        <w:gridCol w:w="4252"/>
        <w:gridCol w:w="1361"/>
        <w:gridCol w:w="1431"/>
        <w:gridCol w:w="5005"/>
      </w:tblGrid>
      <w:tr w:rsidR="00137E61" w:rsidRPr="003C6DE1" w14:paraId="20D549D5" w14:textId="77777777" w:rsidTr="00A602D3">
        <w:trPr>
          <w:trHeight w:val="397"/>
        </w:trPr>
        <w:tc>
          <w:tcPr>
            <w:tcW w:w="185" w:type="pct"/>
            <w:shd w:val="clear" w:color="auto" w:fill="DEEAF6" w:themeFill="accent1" w:themeFillTint="33"/>
            <w:vAlign w:val="center"/>
            <w:hideMark/>
          </w:tcPr>
          <w:p w14:paraId="358015EC"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97" w:type="pct"/>
            <w:shd w:val="clear" w:color="auto" w:fill="DEEAF6" w:themeFill="accent1" w:themeFillTint="33"/>
            <w:vAlign w:val="center"/>
            <w:hideMark/>
          </w:tcPr>
          <w:p w14:paraId="0DD5D10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18" w:type="pct"/>
            <w:shd w:val="clear" w:color="auto" w:fill="DEEAF6" w:themeFill="accent1" w:themeFillTint="33"/>
            <w:vAlign w:val="center"/>
            <w:hideMark/>
          </w:tcPr>
          <w:p w14:paraId="5EC01523"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09F7D0A3"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030BA66E"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69" w:type="pct"/>
            <w:shd w:val="clear" w:color="auto" w:fill="DEEAF6" w:themeFill="accent1" w:themeFillTint="33"/>
            <w:vAlign w:val="center"/>
            <w:hideMark/>
          </w:tcPr>
          <w:p w14:paraId="70FC79B0"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79A030E8" w14:textId="77777777" w:rsidTr="00A602D3">
        <w:trPr>
          <w:trHeight w:val="33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317E225B" w14:textId="77777777" w:rsidR="00337AEA" w:rsidRPr="003C6DE1" w:rsidRDefault="00337AEA" w:rsidP="00AD611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797" w:type="pct"/>
            <w:vMerge w:val="restart"/>
            <w:tcBorders>
              <w:top w:val="single" w:sz="4" w:space="0" w:color="auto"/>
              <w:left w:val="single" w:sz="4" w:space="0" w:color="auto"/>
              <w:bottom w:val="single" w:sz="4" w:space="0" w:color="auto"/>
              <w:right w:val="single" w:sz="4" w:space="0" w:color="auto"/>
            </w:tcBorders>
            <w:vAlign w:val="center"/>
            <w:hideMark/>
          </w:tcPr>
          <w:p w14:paraId="4EF8DCD1" w14:textId="77777777" w:rsidR="00337AEA" w:rsidRPr="003C6DE1" w:rsidRDefault="00337AEA"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418" w:type="pct"/>
            <w:vMerge w:val="restart"/>
            <w:tcBorders>
              <w:top w:val="single" w:sz="4" w:space="0" w:color="auto"/>
              <w:left w:val="single" w:sz="4" w:space="0" w:color="auto"/>
              <w:bottom w:val="single" w:sz="4" w:space="0" w:color="auto"/>
              <w:right w:val="single" w:sz="4" w:space="0" w:color="auto"/>
            </w:tcBorders>
            <w:vAlign w:val="center"/>
            <w:hideMark/>
          </w:tcPr>
          <w:p w14:paraId="3C3C1D03" w14:textId="77777777" w:rsidR="00337AEA" w:rsidRPr="003C6DE1" w:rsidRDefault="00337AEA"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vzhľadom na výšku žiadaného NFP.</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6931C2D2" w14:textId="77777777" w:rsidR="00337AEA" w:rsidRPr="004D7ADC" w:rsidRDefault="00337AEA"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50BDE1D" w14:textId="77777777" w:rsidR="00337AEA" w:rsidRPr="003C6DE1" w:rsidRDefault="00337AEA" w:rsidP="00AD6113">
            <w:pPr>
              <w:widowControl w:val="0"/>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tcPr>
          <w:p w14:paraId="2354C0A0" w14:textId="77777777" w:rsidR="00337AEA" w:rsidRPr="003C6DE1" w:rsidRDefault="00337AEA" w:rsidP="00B25E8D">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3</w:t>
            </w:r>
          </w:p>
        </w:tc>
        <w:tc>
          <w:tcPr>
            <w:tcW w:w="1669" w:type="pct"/>
            <w:tcBorders>
              <w:top w:val="single" w:sz="4" w:space="0" w:color="auto"/>
              <w:left w:val="single" w:sz="4" w:space="0" w:color="auto"/>
              <w:bottom w:val="single" w:sz="4" w:space="0" w:color="auto"/>
              <w:right w:val="single" w:sz="4" w:space="0" w:color="auto"/>
            </w:tcBorders>
            <w:vAlign w:val="center"/>
            <w:hideMark/>
          </w:tcPr>
          <w:p w14:paraId="056E758C"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337AEA" w:rsidRPr="003C6DE1" w14:paraId="245F0BC1" w14:textId="77777777" w:rsidTr="00A602D3">
        <w:trPr>
          <w:trHeight w:val="585"/>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1812534"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797" w:type="pct"/>
            <w:vMerge/>
            <w:tcBorders>
              <w:top w:val="single" w:sz="4" w:space="0" w:color="auto"/>
              <w:left w:val="single" w:sz="4" w:space="0" w:color="auto"/>
              <w:bottom w:val="single" w:sz="4" w:space="0" w:color="auto"/>
              <w:right w:val="single" w:sz="4" w:space="0" w:color="auto"/>
            </w:tcBorders>
            <w:vAlign w:val="center"/>
            <w:hideMark/>
          </w:tcPr>
          <w:p w14:paraId="227CE52E"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1418" w:type="pct"/>
            <w:vMerge/>
            <w:tcBorders>
              <w:top w:val="single" w:sz="4" w:space="0" w:color="auto"/>
              <w:left w:val="single" w:sz="4" w:space="0" w:color="auto"/>
              <w:bottom w:val="single" w:sz="4" w:space="0" w:color="auto"/>
              <w:right w:val="single" w:sz="4" w:space="0" w:color="auto"/>
            </w:tcBorders>
            <w:vAlign w:val="center"/>
            <w:hideMark/>
          </w:tcPr>
          <w:p w14:paraId="2C70CC69"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7E5EA28B" w14:textId="77777777" w:rsidR="00337AEA" w:rsidRPr="003C6DE1" w:rsidRDefault="00337AEA" w:rsidP="008A663F">
            <w:pPr>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0F8EBCDD"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669" w:type="pct"/>
            <w:tcBorders>
              <w:top w:val="single" w:sz="4" w:space="0" w:color="auto"/>
              <w:left w:val="single" w:sz="4" w:space="0" w:color="auto"/>
              <w:bottom w:val="single" w:sz="4" w:space="0" w:color="auto"/>
              <w:right w:val="single" w:sz="4" w:space="0" w:color="auto"/>
            </w:tcBorders>
            <w:vAlign w:val="center"/>
            <w:hideMark/>
          </w:tcPr>
          <w:p w14:paraId="71F0224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6D52B391"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B250C3">
        <w:rPr>
          <w:rFonts w:ascii="Arial" w:hAnsi="Arial" w:cs="Arial"/>
          <w:color w:val="000000" w:themeColor="text1"/>
          <w:sz w:val="19"/>
          <w:szCs w:val="19"/>
        </w:rPr>
        <w:t> </w:t>
      </w:r>
      <w:r w:rsidRPr="003C6DE1">
        <w:rPr>
          <w:rFonts w:ascii="Arial" w:hAnsi="Arial" w:cs="Arial"/>
          <w:color w:val="000000" w:themeColor="text1"/>
          <w:sz w:val="19"/>
          <w:szCs w:val="19"/>
        </w:rPr>
        <w:t>časti</w:t>
      </w:r>
      <w:r w:rsidR="00B250C3">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w:t>
      </w:r>
      <w:r w:rsidR="008121D8" w:rsidRPr="003C6DE1">
        <w:rPr>
          <w:rFonts w:ascii="Arial" w:hAnsi="Arial" w:cs="Arial"/>
          <w:color w:val="000000" w:themeColor="text1"/>
          <w:sz w:val="19"/>
          <w:szCs w:val="19"/>
        </w:rPr>
        <w:t>očakávane</w:t>
      </w:r>
      <w:r w:rsidRPr="003C6DE1">
        <w:rPr>
          <w:rFonts w:ascii="Arial" w:hAnsi="Arial" w:cs="Arial"/>
          <w:color w:val="000000" w:themeColor="text1"/>
          <w:sz w:val="19"/>
          <w:szCs w:val="19"/>
        </w:rPr>
        <w:t xml:space="preserve">́ merateľné ukazovatele a 10.2. Prehľad </w:t>
      </w:r>
      <w:r w:rsidR="008121D8" w:rsidRPr="003C6DE1">
        <w:rPr>
          <w:rFonts w:ascii="Arial" w:hAnsi="Arial" w:cs="Arial"/>
          <w:color w:val="000000" w:themeColor="text1"/>
          <w:sz w:val="19"/>
          <w:szCs w:val="19"/>
        </w:rPr>
        <w:t>merateľných</w:t>
      </w:r>
      <w:r w:rsidRPr="003C6DE1">
        <w:rPr>
          <w:rFonts w:ascii="Arial" w:hAnsi="Arial" w:cs="Arial"/>
          <w:color w:val="000000" w:themeColor="text1"/>
          <w:sz w:val="19"/>
          <w:szCs w:val="19"/>
        </w:rPr>
        <w:t xml:space="preserve"> </w:t>
      </w:r>
      <w:r w:rsidR="008121D8" w:rsidRPr="003C6DE1">
        <w:rPr>
          <w:rFonts w:ascii="Arial" w:hAnsi="Arial" w:cs="Arial"/>
          <w:color w:val="000000" w:themeColor="text1"/>
          <w:sz w:val="19"/>
          <w:szCs w:val="19"/>
        </w:rPr>
        <w:t>ukazovateľov</w:t>
      </w:r>
      <w:r w:rsidRPr="003C6DE1">
        <w:rPr>
          <w:rFonts w:ascii="Arial" w:hAnsi="Arial" w:cs="Arial"/>
          <w:color w:val="000000" w:themeColor="text1"/>
          <w:sz w:val="19"/>
          <w:szCs w:val="19"/>
        </w:rPr>
        <w:t xml:space="preserve"> projektu.</w:t>
      </w:r>
    </w:p>
    <w:p w14:paraId="18BFB452" w14:textId="77777777" w:rsidR="00DC04D0" w:rsidRPr="003C6DE1" w:rsidRDefault="00DC04D0" w:rsidP="009D055E">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0D755DF9" w14:textId="77777777" w:rsidR="005E333F" w:rsidRPr="003C6DE1"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6AA2C510" w14:textId="77777777" w:rsidR="005E333F"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016EEC14" w14:textId="77777777" w:rsidR="005E333F" w:rsidRPr="004F0628"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17637902" w14:textId="77777777" w:rsidR="005E333F"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E260EFA" w14:textId="77777777" w:rsidR="00DC04D0" w:rsidRPr="003C6DE1" w:rsidRDefault="00DC04D0" w:rsidP="00EB467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(3,0) v zmysle popisu aplikácie hodnotiaceho kritéria.</w:t>
      </w:r>
      <w:r w:rsidR="00C831F3">
        <w:rPr>
          <w:rFonts w:ascii="Arial" w:hAnsi="Arial" w:cs="Arial"/>
          <w:color w:val="000000" w:themeColor="text1"/>
          <w:sz w:val="19"/>
          <w:szCs w:val="19"/>
        </w:rPr>
        <w:t xml:space="preserve"> V prípade, že žiadateľ neuviedol všetky povinné merateľné ukazovatele, hodnotiteľ priradí bodovú hodnotu (0).</w:t>
      </w:r>
    </w:p>
    <w:p w14:paraId="75197C93" w14:textId="77777777" w:rsidR="00337AEA"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457CC8C" w14:textId="77777777" w:rsidR="00A602D3" w:rsidRDefault="00A602D3" w:rsidP="009D055E">
      <w:pPr>
        <w:spacing w:before="120" w:after="120" w:line="288" w:lineRule="auto"/>
        <w:jc w:val="both"/>
        <w:rPr>
          <w:rFonts w:ascii="Arial" w:hAnsi="Arial" w:cs="Arial"/>
          <w:color w:val="000000" w:themeColor="text1"/>
          <w:sz w:val="19"/>
          <w:szCs w:val="19"/>
        </w:rPr>
      </w:pPr>
    </w:p>
    <w:p w14:paraId="374EB848" w14:textId="77777777" w:rsidR="00A602D3" w:rsidRDefault="00A602D3" w:rsidP="009D055E">
      <w:pPr>
        <w:spacing w:before="120" w:after="120" w:line="288" w:lineRule="auto"/>
        <w:jc w:val="both"/>
        <w:rPr>
          <w:rFonts w:ascii="Arial" w:hAnsi="Arial" w:cs="Arial"/>
          <w:color w:val="000000" w:themeColor="text1"/>
          <w:sz w:val="19"/>
          <w:szCs w:val="19"/>
        </w:rPr>
      </w:pPr>
    </w:p>
    <w:p w14:paraId="62006D13" w14:textId="77777777" w:rsidR="00A602D3" w:rsidRDefault="00A602D3" w:rsidP="009D055E">
      <w:pPr>
        <w:spacing w:before="120" w:after="120" w:line="288" w:lineRule="auto"/>
        <w:jc w:val="both"/>
        <w:rPr>
          <w:rFonts w:ascii="Arial" w:hAnsi="Arial" w:cs="Arial"/>
          <w:color w:val="000000" w:themeColor="text1"/>
          <w:sz w:val="19"/>
          <w:szCs w:val="19"/>
        </w:rPr>
      </w:pPr>
    </w:p>
    <w:p w14:paraId="45655508" w14:textId="77777777" w:rsidR="00A602D3" w:rsidRDefault="00A602D3" w:rsidP="009D055E">
      <w:pPr>
        <w:spacing w:before="120" w:after="120" w:line="288" w:lineRule="auto"/>
        <w:jc w:val="both"/>
        <w:rPr>
          <w:rFonts w:ascii="Arial" w:hAnsi="Arial" w:cs="Arial"/>
          <w:color w:val="000000" w:themeColor="text1"/>
          <w:sz w:val="19"/>
          <w:szCs w:val="19"/>
        </w:rPr>
      </w:pPr>
    </w:p>
    <w:p w14:paraId="5B7BF9A8" w14:textId="77777777" w:rsidR="00A602D3" w:rsidRDefault="00A602D3" w:rsidP="009D055E">
      <w:pPr>
        <w:spacing w:before="120" w:after="120" w:line="288" w:lineRule="auto"/>
        <w:jc w:val="both"/>
        <w:rPr>
          <w:rFonts w:ascii="Arial" w:hAnsi="Arial" w:cs="Arial"/>
          <w:color w:val="000000" w:themeColor="text1"/>
          <w:sz w:val="19"/>
          <w:szCs w:val="19"/>
        </w:rPr>
      </w:pPr>
    </w:p>
    <w:p w14:paraId="3E25957F" w14:textId="77777777" w:rsidR="00A602D3" w:rsidRPr="00262A7D" w:rsidRDefault="00A602D3" w:rsidP="009D055E">
      <w:pPr>
        <w:spacing w:before="120" w:after="120" w:line="288" w:lineRule="auto"/>
        <w:jc w:val="both"/>
        <w:rPr>
          <w:rFonts w:ascii="Arial" w:hAnsi="Arial" w:cs="Arial"/>
          <w:color w:val="000000" w:themeColor="text1"/>
          <w:sz w:val="19"/>
          <w:szCs w:val="19"/>
        </w:rPr>
      </w:pPr>
    </w:p>
    <w:p w14:paraId="6DCCFD33" w14:textId="77777777" w:rsidR="00337AEA" w:rsidRPr="00337AEA" w:rsidRDefault="00337AEA" w:rsidP="002B4558">
      <w:pPr>
        <w:spacing w:before="120" w:after="120" w:line="288" w:lineRule="auto"/>
        <w:rPr>
          <w:rFonts w:ascii="Arial" w:hAnsi="Arial" w:cs="Arial"/>
          <w:color w:val="FF0000"/>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6907C063" w14:textId="77777777" w:rsidTr="00337AEA">
        <w:trPr>
          <w:trHeight w:val="397"/>
        </w:trPr>
        <w:tc>
          <w:tcPr>
            <w:tcW w:w="185" w:type="pct"/>
            <w:shd w:val="clear" w:color="auto" w:fill="DEEAF6" w:themeFill="accent1" w:themeFillTint="33"/>
            <w:vAlign w:val="center"/>
            <w:hideMark/>
          </w:tcPr>
          <w:p w14:paraId="6C1A79A6"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4EB9B357"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4521E8F2"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40F26BAC"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2F198492"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0FF9BC7"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68348F12" w14:textId="77777777" w:rsidTr="00337AEA">
        <w:trPr>
          <w:trHeight w:val="555"/>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696C7E6A"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4</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023A95C2" w14:textId="77777777" w:rsidR="00337AEA" w:rsidRPr="003C6DE1" w:rsidRDefault="00337AEA"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projektu k integrácii a previazanosti služieb vo verejnej osobnej doprave</w:t>
            </w:r>
          </w:p>
        </w:tc>
        <w:tc>
          <w:tcPr>
            <w:tcW w:w="1497" w:type="pct"/>
            <w:vMerge w:val="restart"/>
            <w:tcBorders>
              <w:top w:val="single" w:sz="4" w:space="0" w:color="auto"/>
              <w:left w:val="single" w:sz="4" w:space="0" w:color="auto"/>
              <w:bottom w:val="single" w:sz="4" w:space="0" w:color="auto"/>
              <w:right w:val="single" w:sz="4" w:space="0" w:color="auto"/>
            </w:tcBorders>
            <w:vAlign w:val="center"/>
          </w:tcPr>
          <w:p w14:paraId="1C8FE083"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prepojenosť jednotlivých druhov verejnej osobnej dopravy (aspoň dvoch z nasledujúcej množiny: železničná, električková, trolejbusová, autobusová mestská, autobusová regionálna).</w:t>
            </w:r>
          </w:p>
          <w:p w14:paraId="56A4BB70" w14:textId="77777777" w:rsidR="00337AEA" w:rsidRPr="003C6DE1" w:rsidRDefault="00337AEA" w:rsidP="00AD6113">
            <w:pPr>
              <w:spacing w:line="288" w:lineRule="auto"/>
              <w:rPr>
                <w:rFonts w:ascii="Arial" w:hAnsi="Arial" w:cs="Arial"/>
                <w:i/>
                <w:color w:val="000000" w:themeColor="text1"/>
                <w:sz w:val="19"/>
                <w:szCs w:val="19"/>
              </w:rPr>
            </w:pPr>
          </w:p>
        </w:tc>
        <w:tc>
          <w:tcPr>
            <w:tcW w:w="453" w:type="pct"/>
            <w:vMerge w:val="restart"/>
            <w:tcBorders>
              <w:top w:val="single" w:sz="4" w:space="0" w:color="auto"/>
              <w:left w:val="single" w:sz="4" w:space="0" w:color="auto"/>
              <w:bottom w:val="single" w:sz="4" w:space="0" w:color="auto"/>
              <w:right w:val="single" w:sz="4" w:space="0" w:color="auto"/>
            </w:tcBorders>
            <w:vAlign w:val="center"/>
          </w:tcPr>
          <w:p w14:paraId="08B78ADD" w14:textId="77777777" w:rsidR="00337AEA" w:rsidRPr="004D7ADC" w:rsidRDefault="00337AEA"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0456E53B"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4A4AA9B" w14:textId="77777777" w:rsidR="00337AEA" w:rsidRPr="003C6DE1" w:rsidRDefault="00337AEA" w:rsidP="00B25E8D">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3</w:t>
            </w:r>
          </w:p>
        </w:tc>
        <w:tc>
          <w:tcPr>
            <w:tcW w:w="1559" w:type="pct"/>
            <w:tcBorders>
              <w:top w:val="single" w:sz="4" w:space="0" w:color="auto"/>
              <w:left w:val="single" w:sz="4" w:space="0" w:color="auto"/>
              <w:bottom w:val="single" w:sz="4" w:space="0" w:color="auto"/>
              <w:right w:val="single" w:sz="4" w:space="0" w:color="auto"/>
            </w:tcBorders>
            <w:vAlign w:val="center"/>
            <w:hideMark/>
          </w:tcPr>
          <w:p w14:paraId="0C31A932"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Projekt rieši prepojenie jednotlivých druhov verejnej osobnej dopravy. </w:t>
            </w:r>
          </w:p>
        </w:tc>
      </w:tr>
      <w:tr w:rsidR="00337AEA" w:rsidRPr="003C6DE1" w14:paraId="1B45B7EB" w14:textId="77777777" w:rsidTr="008A663F">
        <w:trPr>
          <w:trHeight w:val="822"/>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43619050"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10EA20B0"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00F4A854" w14:textId="77777777" w:rsidR="00337AEA" w:rsidRPr="003C6DE1" w:rsidRDefault="00337AEA" w:rsidP="008A663F">
            <w:pPr>
              <w:spacing w:line="288" w:lineRule="auto"/>
              <w:rPr>
                <w:rFonts w:ascii="Arial" w:eastAsiaTheme="minorHAnsi" w:hAnsi="Arial" w:cs="Arial"/>
                <w:i/>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44EA4E52"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BCB7548"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775F3A1F"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nerieši prepojenie jednotlivých druhov verejnej osobnej dopravy.</w:t>
            </w:r>
          </w:p>
        </w:tc>
      </w:tr>
    </w:tbl>
    <w:p w14:paraId="5CAD6133" w14:textId="77777777"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príloha Opis projektu.</w:t>
      </w:r>
    </w:p>
    <w:p w14:paraId="0276CF87" w14:textId="77777777"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príspevok projektu k integrácii a previazanosti služieb vo verejnej osobnej doprave. Následne vyhodnotí kritérium (2/0) v zmysle popisu aplikácie hodnotiaceho kritéria, pričom hodnotí prepojenosť jednotlivých druhov verejnej osobnej dopravy tak, že </w:t>
      </w:r>
      <w:r w:rsidR="00262A7D">
        <w:rPr>
          <w:rFonts w:ascii="Arial" w:hAnsi="Arial" w:cs="Arial"/>
          <w:color w:val="000000" w:themeColor="text1"/>
          <w:sz w:val="19"/>
          <w:szCs w:val="19"/>
        </w:rPr>
        <w:t>(</w:t>
      </w:r>
      <w:r w:rsidRPr="003C6DE1">
        <w:rPr>
          <w:rFonts w:ascii="Arial" w:hAnsi="Arial" w:cs="Arial"/>
          <w:color w:val="000000" w:themeColor="text1"/>
          <w:sz w:val="19"/>
          <w:szCs w:val="19"/>
        </w:rPr>
        <w:t>2</w:t>
      </w:r>
      <w:r w:rsidR="00262A7D">
        <w:rPr>
          <w:rFonts w:ascii="Arial" w:hAnsi="Arial" w:cs="Arial"/>
          <w:color w:val="000000" w:themeColor="text1"/>
          <w:sz w:val="19"/>
          <w:szCs w:val="19"/>
        </w:rPr>
        <w:t>)</w:t>
      </w:r>
      <w:r w:rsidRPr="003C6DE1">
        <w:rPr>
          <w:rFonts w:ascii="Arial" w:hAnsi="Arial" w:cs="Arial"/>
          <w:color w:val="000000" w:themeColor="text1"/>
          <w:sz w:val="19"/>
          <w:szCs w:val="19"/>
        </w:rPr>
        <w:t xml:space="preserve"> body pridelí keď projekt prepája aspoň dva typy dopravy z nasledujúcej množiny: železničná, električková, trolejbusová, autobusová mestská, autobusová regionálna. </w:t>
      </w:r>
      <w:r w:rsidR="00262A7D">
        <w:rPr>
          <w:rFonts w:ascii="Arial" w:hAnsi="Arial" w:cs="Arial"/>
          <w:color w:val="000000" w:themeColor="text1"/>
          <w:sz w:val="19"/>
          <w:szCs w:val="19"/>
        </w:rPr>
        <w:t>V opačnom prípade pridelí bodovú hodnotu (0).</w:t>
      </w:r>
    </w:p>
    <w:p w14:paraId="23041409" w14:textId="77777777" w:rsidR="00137E6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42E4FF74" w14:textId="77777777" w:rsidR="00A602D3" w:rsidRDefault="00A602D3" w:rsidP="009D055E">
      <w:pPr>
        <w:spacing w:before="120" w:after="120" w:line="288" w:lineRule="auto"/>
        <w:jc w:val="both"/>
        <w:rPr>
          <w:rFonts w:ascii="Arial" w:hAnsi="Arial" w:cs="Arial"/>
          <w:color w:val="000000" w:themeColor="text1"/>
          <w:sz w:val="19"/>
          <w:szCs w:val="19"/>
        </w:rPr>
      </w:pPr>
    </w:p>
    <w:p w14:paraId="6628E892" w14:textId="77777777" w:rsidR="00A602D3" w:rsidRDefault="00A602D3" w:rsidP="009D055E">
      <w:pPr>
        <w:spacing w:before="120" w:after="120" w:line="288" w:lineRule="auto"/>
        <w:jc w:val="both"/>
        <w:rPr>
          <w:rFonts w:ascii="Arial" w:hAnsi="Arial" w:cs="Arial"/>
          <w:color w:val="000000" w:themeColor="text1"/>
          <w:sz w:val="19"/>
          <w:szCs w:val="19"/>
        </w:rPr>
      </w:pPr>
    </w:p>
    <w:p w14:paraId="4A6F044D" w14:textId="77777777" w:rsidR="00A602D3" w:rsidRDefault="00A602D3" w:rsidP="009D055E">
      <w:pPr>
        <w:spacing w:before="120" w:after="120" w:line="288" w:lineRule="auto"/>
        <w:jc w:val="both"/>
        <w:rPr>
          <w:rFonts w:ascii="Arial" w:hAnsi="Arial" w:cs="Arial"/>
          <w:color w:val="000000" w:themeColor="text1"/>
          <w:sz w:val="19"/>
          <w:szCs w:val="19"/>
        </w:rPr>
      </w:pPr>
    </w:p>
    <w:p w14:paraId="2004E0F5" w14:textId="77777777" w:rsidR="00A602D3" w:rsidRDefault="00A602D3" w:rsidP="009D055E">
      <w:pPr>
        <w:spacing w:before="120" w:after="120" w:line="288" w:lineRule="auto"/>
        <w:jc w:val="both"/>
        <w:rPr>
          <w:rFonts w:ascii="Arial" w:hAnsi="Arial" w:cs="Arial"/>
          <w:color w:val="000000" w:themeColor="text1"/>
          <w:sz w:val="19"/>
          <w:szCs w:val="19"/>
        </w:rPr>
      </w:pPr>
    </w:p>
    <w:p w14:paraId="7636C874" w14:textId="77777777" w:rsidR="00A602D3" w:rsidRDefault="00A602D3" w:rsidP="009D055E">
      <w:pPr>
        <w:spacing w:before="120" w:after="120" w:line="288" w:lineRule="auto"/>
        <w:jc w:val="both"/>
        <w:rPr>
          <w:rFonts w:ascii="Arial" w:hAnsi="Arial" w:cs="Arial"/>
          <w:color w:val="000000" w:themeColor="text1"/>
          <w:sz w:val="19"/>
          <w:szCs w:val="19"/>
        </w:rPr>
      </w:pPr>
    </w:p>
    <w:p w14:paraId="2EB505D9" w14:textId="77777777" w:rsidR="00A602D3" w:rsidRDefault="00A602D3" w:rsidP="009D055E">
      <w:pPr>
        <w:spacing w:before="120" w:after="120" w:line="288" w:lineRule="auto"/>
        <w:jc w:val="both"/>
        <w:rPr>
          <w:rFonts w:ascii="Arial" w:hAnsi="Arial" w:cs="Arial"/>
          <w:color w:val="000000" w:themeColor="text1"/>
          <w:sz w:val="19"/>
          <w:szCs w:val="19"/>
        </w:rPr>
      </w:pPr>
    </w:p>
    <w:p w14:paraId="71AE2B79" w14:textId="77777777" w:rsidR="00A602D3" w:rsidRDefault="00A602D3" w:rsidP="009D055E">
      <w:pPr>
        <w:spacing w:before="120" w:after="120" w:line="288" w:lineRule="auto"/>
        <w:jc w:val="both"/>
        <w:rPr>
          <w:rFonts w:ascii="Arial" w:hAnsi="Arial" w:cs="Arial"/>
          <w:color w:val="000000" w:themeColor="text1"/>
          <w:sz w:val="19"/>
          <w:szCs w:val="19"/>
        </w:rPr>
      </w:pPr>
    </w:p>
    <w:p w14:paraId="41C6B266" w14:textId="77777777" w:rsidR="00A602D3" w:rsidRDefault="00A602D3" w:rsidP="009D055E">
      <w:pPr>
        <w:spacing w:before="120" w:after="120" w:line="288" w:lineRule="auto"/>
        <w:jc w:val="both"/>
        <w:rPr>
          <w:rFonts w:ascii="Arial" w:hAnsi="Arial" w:cs="Arial"/>
          <w:color w:val="000000" w:themeColor="text1"/>
          <w:sz w:val="19"/>
          <w:szCs w:val="19"/>
        </w:rPr>
      </w:pPr>
    </w:p>
    <w:p w14:paraId="7EB6CD31" w14:textId="77777777" w:rsidR="00A602D3" w:rsidRDefault="00A602D3" w:rsidP="009D055E">
      <w:pPr>
        <w:spacing w:before="120" w:after="120" w:line="288" w:lineRule="auto"/>
        <w:jc w:val="both"/>
        <w:rPr>
          <w:rFonts w:ascii="Arial" w:hAnsi="Arial" w:cs="Arial"/>
          <w:color w:val="000000" w:themeColor="text1"/>
          <w:sz w:val="19"/>
          <w:szCs w:val="19"/>
        </w:rPr>
      </w:pPr>
    </w:p>
    <w:p w14:paraId="45EABE59" w14:textId="77777777" w:rsidR="00A602D3" w:rsidRDefault="00A602D3" w:rsidP="009D055E">
      <w:pPr>
        <w:spacing w:before="120" w:after="120" w:line="288" w:lineRule="auto"/>
        <w:jc w:val="both"/>
        <w:rPr>
          <w:rFonts w:ascii="Arial" w:hAnsi="Arial" w:cs="Arial"/>
          <w:color w:val="000000" w:themeColor="text1"/>
          <w:sz w:val="19"/>
          <w:szCs w:val="19"/>
        </w:rPr>
      </w:pPr>
    </w:p>
    <w:p w14:paraId="59952563" w14:textId="77777777" w:rsidR="00A602D3" w:rsidRDefault="00A602D3" w:rsidP="009D055E">
      <w:pPr>
        <w:spacing w:before="120" w:after="120" w:line="288" w:lineRule="auto"/>
        <w:jc w:val="both"/>
        <w:rPr>
          <w:rFonts w:ascii="Arial" w:hAnsi="Arial" w:cs="Arial"/>
          <w:color w:val="000000" w:themeColor="text1"/>
          <w:sz w:val="19"/>
          <w:szCs w:val="19"/>
        </w:rPr>
      </w:pPr>
    </w:p>
    <w:p w14:paraId="49C824A0" w14:textId="77777777" w:rsidR="00A602D3" w:rsidRDefault="00A602D3" w:rsidP="009D055E">
      <w:pPr>
        <w:spacing w:before="120" w:after="120" w:line="288" w:lineRule="auto"/>
        <w:jc w:val="both"/>
        <w:rPr>
          <w:rFonts w:ascii="Arial" w:hAnsi="Arial" w:cs="Arial"/>
          <w:color w:val="000000" w:themeColor="text1"/>
          <w:sz w:val="19"/>
          <w:szCs w:val="19"/>
        </w:rPr>
      </w:pPr>
    </w:p>
    <w:p w14:paraId="1E31E9EA" w14:textId="77777777" w:rsidR="00A602D3" w:rsidRDefault="00A602D3" w:rsidP="009D055E">
      <w:pPr>
        <w:spacing w:before="120" w:after="120" w:line="288" w:lineRule="auto"/>
        <w:jc w:val="both"/>
        <w:rPr>
          <w:rFonts w:ascii="Arial" w:hAnsi="Arial" w:cs="Arial"/>
          <w:color w:val="000000" w:themeColor="text1"/>
          <w:sz w:val="19"/>
          <w:szCs w:val="19"/>
        </w:rPr>
      </w:pPr>
    </w:p>
    <w:p w14:paraId="7BE77D09" w14:textId="77777777" w:rsidR="00A602D3" w:rsidRPr="003C6DE1" w:rsidRDefault="00A602D3" w:rsidP="009D055E">
      <w:pPr>
        <w:spacing w:before="120" w:after="120" w:line="288" w:lineRule="auto"/>
        <w:jc w:val="both"/>
        <w:rPr>
          <w:rFonts w:ascii="Arial" w:hAnsi="Arial" w:cs="Arial"/>
          <w:color w:val="000000" w:themeColor="text1"/>
          <w:sz w:val="19"/>
          <w:szCs w:val="19"/>
        </w:rPr>
      </w:pPr>
    </w:p>
    <w:tbl>
      <w:tblPr>
        <w:tblStyle w:val="TableGrid4"/>
        <w:tblW w:w="5003" w:type="pct"/>
        <w:tblLook w:val="04A0" w:firstRow="1" w:lastRow="0" w:firstColumn="1" w:lastColumn="0" w:noHBand="0" w:noVBand="1"/>
      </w:tblPr>
      <w:tblGrid>
        <w:gridCol w:w="557"/>
        <w:gridCol w:w="2549"/>
        <w:gridCol w:w="5085"/>
        <w:gridCol w:w="1362"/>
        <w:gridCol w:w="1432"/>
        <w:gridCol w:w="4150"/>
      </w:tblGrid>
      <w:tr w:rsidR="00B25E8D" w:rsidRPr="003C6DE1" w14:paraId="1E07EEB7" w14:textId="77777777" w:rsidTr="00B25E8D">
        <w:trPr>
          <w:trHeight w:val="397"/>
        </w:trPr>
        <w:tc>
          <w:tcPr>
            <w:tcW w:w="184" w:type="pct"/>
            <w:shd w:val="clear" w:color="auto" w:fill="DEEAF6" w:themeFill="accent1" w:themeFillTint="33"/>
            <w:vAlign w:val="center"/>
            <w:hideMark/>
          </w:tcPr>
          <w:p w14:paraId="6E815444"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2" w:type="pct"/>
            <w:shd w:val="clear" w:color="auto" w:fill="DEEAF6" w:themeFill="accent1" w:themeFillTint="33"/>
            <w:vAlign w:val="center"/>
            <w:hideMark/>
          </w:tcPr>
          <w:p w14:paraId="728AB1FB"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80" w:type="pct"/>
            <w:shd w:val="clear" w:color="auto" w:fill="DEEAF6" w:themeFill="accent1" w:themeFillTint="33"/>
            <w:vAlign w:val="center"/>
            <w:hideMark/>
          </w:tcPr>
          <w:p w14:paraId="4DDADEFF"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0" w:type="pct"/>
            <w:shd w:val="clear" w:color="auto" w:fill="DEEAF6" w:themeFill="accent1" w:themeFillTint="33"/>
            <w:vAlign w:val="center"/>
            <w:hideMark/>
          </w:tcPr>
          <w:p w14:paraId="60A9BD5E"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6AD2AC18"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372" w:type="pct"/>
            <w:shd w:val="clear" w:color="auto" w:fill="DEEAF6" w:themeFill="accent1" w:themeFillTint="33"/>
            <w:vAlign w:val="center"/>
            <w:hideMark/>
          </w:tcPr>
          <w:p w14:paraId="2F20F29B"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25E8D" w:rsidRPr="003C6DE1" w14:paraId="14534381" w14:textId="77777777" w:rsidTr="00B25E8D">
        <w:trPr>
          <w:trHeight w:val="1227"/>
        </w:trPr>
        <w:tc>
          <w:tcPr>
            <w:tcW w:w="184"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315DA41E"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5</w:t>
            </w:r>
          </w:p>
        </w:tc>
        <w:tc>
          <w:tcPr>
            <w:tcW w:w="842"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706DF13B"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Príspevok projektu k zlepšeniu infraštruktúry verejnej osobnej dopravy</w:t>
            </w:r>
          </w:p>
        </w:tc>
        <w:tc>
          <w:tcPr>
            <w:tcW w:w="1680"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44CC5893"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mieru príspevku k zlepšeniu infraštruktúry verejnej osobnej dopravy v nasledovných oblastiach:</w:t>
            </w:r>
          </w:p>
          <w:p w14:paraId="6E6EC7DB"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obnova a budovanie vyhradených jazdných pruhov pre verejnú osobnú dopravu alebo zavádzanie opatrení preferencie verejnej osobnej dopravy; </w:t>
            </w:r>
          </w:p>
          <w:p w14:paraId="2AF60F33"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prestupných uzlov , okrem uzlov so zásahom do železničnej infraštruktúry;</w:t>
            </w:r>
          </w:p>
          <w:p w14:paraId="3CB1EE12"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a integrovaných zastávok subsystémov verejnej osobnej dopravy;</w:t>
            </w:r>
          </w:p>
          <w:p w14:paraId="1106FA84" w14:textId="77777777" w:rsidR="00337AEA" w:rsidRPr="003C6DE1" w:rsidRDefault="00337AEA" w:rsidP="00B25E8D">
            <w:pPr>
              <w:numPr>
                <w:ilvl w:val="0"/>
                <w:numId w:val="7"/>
              </w:numPr>
              <w:spacing w:line="288" w:lineRule="auto"/>
              <w:ind w:left="442"/>
              <w:contextualSpacing/>
              <w:jc w:val="both"/>
              <w:rPr>
                <w:rFonts w:ascii="Arial" w:eastAsia="Times New Roman" w:hAnsi="Arial" w:cs="Arial"/>
                <w:strike/>
                <w:color w:val="000000" w:themeColor="text1"/>
                <w:sz w:val="19"/>
                <w:szCs w:val="19"/>
                <w:lang w:bidi="en-US"/>
              </w:rPr>
            </w:pPr>
            <w:r w:rsidRPr="004D7ADC">
              <w:rPr>
                <w:rFonts w:ascii="Arial" w:eastAsia="Times New Roman" w:hAnsi="Arial" w:cs="Arial"/>
                <w:color w:val="000000" w:themeColor="text1"/>
                <w:sz w:val="19"/>
                <w:szCs w:val="19"/>
                <w:lang w:bidi="en-US"/>
              </w:rPr>
              <w:t xml:space="preserve">rekonštrukcia, modernizácia a výstavba záchytných parkovísk, inštalácia systému chytrého parkovania </w:t>
            </w:r>
            <w:r>
              <w:rPr>
                <w:rFonts w:ascii="Arial" w:eastAsia="Times New Roman" w:hAnsi="Arial" w:cs="Arial"/>
                <w:color w:val="000000" w:themeColor="text1"/>
                <w:sz w:val="19"/>
                <w:szCs w:val="19"/>
                <w:lang w:bidi="en-US"/>
              </w:rPr>
              <w:t>v atraktívnych oblastiach miest.</w:t>
            </w:r>
          </w:p>
        </w:tc>
        <w:tc>
          <w:tcPr>
            <w:tcW w:w="450" w:type="pct"/>
            <w:vMerge w:val="restart"/>
            <w:tcBorders>
              <w:top w:val="single" w:sz="4" w:space="0" w:color="auto"/>
              <w:left w:val="single" w:sz="4" w:space="0" w:color="auto"/>
              <w:bottom w:val="single" w:sz="4" w:space="0" w:color="000000" w:themeColor="text1"/>
              <w:right w:val="single" w:sz="4" w:space="0" w:color="auto"/>
            </w:tcBorders>
            <w:vAlign w:val="center"/>
          </w:tcPr>
          <w:p w14:paraId="53C5427D" w14:textId="77777777" w:rsidR="00337AEA" w:rsidRPr="004D7ADC" w:rsidRDefault="00337AEA" w:rsidP="0052446C">
            <w:pPr>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51949983"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CD22A34"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372" w:type="pct"/>
            <w:tcBorders>
              <w:top w:val="single" w:sz="4" w:space="0" w:color="auto"/>
              <w:left w:val="single" w:sz="4" w:space="0" w:color="auto"/>
              <w:bottom w:val="single" w:sz="4" w:space="0" w:color="auto"/>
              <w:right w:val="single" w:sz="4" w:space="0" w:color="auto"/>
            </w:tcBorders>
            <w:vAlign w:val="center"/>
          </w:tcPr>
          <w:p w14:paraId="35A9F125" w14:textId="77777777" w:rsidR="00337AEA" w:rsidRPr="004D7ADC" w:rsidRDefault="00337AEA" w:rsidP="0052446C">
            <w:pPr>
              <w:rPr>
                <w:rFonts w:ascii="Arial" w:hAnsi="Arial" w:cs="Arial"/>
                <w:color w:val="000000" w:themeColor="text1"/>
                <w:sz w:val="19"/>
                <w:szCs w:val="19"/>
              </w:rPr>
            </w:pPr>
            <w:r w:rsidRPr="004D7ADC">
              <w:rPr>
                <w:rFonts w:ascii="Arial" w:hAnsi="Arial" w:cs="Arial"/>
                <w:color w:val="000000" w:themeColor="text1"/>
                <w:sz w:val="19"/>
                <w:szCs w:val="19"/>
              </w:rPr>
              <w:t>Projekt prispieva k min. 3 uvedeným oblastiam.</w:t>
            </w:r>
          </w:p>
          <w:p w14:paraId="5394F3A1" w14:textId="77777777" w:rsidR="00337AEA" w:rsidRPr="003C6DE1" w:rsidRDefault="00337AEA" w:rsidP="002B4558">
            <w:pPr>
              <w:spacing w:line="288" w:lineRule="auto"/>
              <w:ind w:left="195" w:hanging="180"/>
              <w:rPr>
                <w:rFonts w:ascii="Arial" w:hAnsi="Arial" w:cs="Arial"/>
                <w:color w:val="000000" w:themeColor="text1"/>
                <w:sz w:val="19"/>
                <w:szCs w:val="19"/>
              </w:rPr>
            </w:pPr>
          </w:p>
        </w:tc>
      </w:tr>
      <w:tr w:rsidR="00B25E8D" w:rsidRPr="003C6DE1" w14:paraId="54B40C11" w14:textId="77777777" w:rsidTr="00B25E8D">
        <w:trPr>
          <w:trHeight w:val="1297"/>
        </w:trPr>
        <w:tc>
          <w:tcPr>
            <w:tcW w:w="184" w:type="pct"/>
            <w:vMerge/>
            <w:tcBorders>
              <w:top w:val="single" w:sz="4" w:space="0" w:color="auto"/>
              <w:left w:val="single" w:sz="4" w:space="0" w:color="auto"/>
              <w:bottom w:val="single" w:sz="4" w:space="0" w:color="000000" w:themeColor="text1"/>
              <w:right w:val="single" w:sz="4" w:space="0" w:color="auto"/>
            </w:tcBorders>
            <w:vAlign w:val="center"/>
          </w:tcPr>
          <w:p w14:paraId="59516170"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000000" w:themeColor="text1"/>
              <w:right w:val="single" w:sz="4" w:space="0" w:color="auto"/>
            </w:tcBorders>
            <w:vAlign w:val="center"/>
          </w:tcPr>
          <w:p w14:paraId="2213DAA9" w14:textId="77777777" w:rsidR="00337AEA" w:rsidRPr="003C6DE1" w:rsidRDefault="00337AEA" w:rsidP="002B4558">
            <w:pPr>
              <w:spacing w:line="288" w:lineRule="auto"/>
              <w:rPr>
                <w:rFonts w:ascii="Arial" w:hAnsi="Arial" w:cs="Arial"/>
                <w:color w:val="000000" w:themeColor="text1"/>
                <w:sz w:val="19"/>
                <w:szCs w:val="19"/>
              </w:rPr>
            </w:pPr>
          </w:p>
        </w:tc>
        <w:tc>
          <w:tcPr>
            <w:tcW w:w="1680" w:type="pct"/>
            <w:vMerge/>
            <w:tcBorders>
              <w:top w:val="single" w:sz="4" w:space="0" w:color="auto"/>
              <w:left w:val="single" w:sz="4" w:space="0" w:color="auto"/>
              <w:bottom w:val="single" w:sz="4" w:space="0" w:color="000000" w:themeColor="text1"/>
              <w:right w:val="single" w:sz="4" w:space="0" w:color="auto"/>
            </w:tcBorders>
            <w:vAlign w:val="center"/>
          </w:tcPr>
          <w:p w14:paraId="6EB8381E"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000000" w:themeColor="text1"/>
              <w:right w:val="single" w:sz="4" w:space="0" w:color="auto"/>
            </w:tcBorders>
            <w:vAlign w:val="center"/>
          </w:tcPr>
          <w:p w14:paraId="2C4DD5FA" w14:textId="77777777" w:rsidR="00337AEA" w:rsidRPr="003C6DE1" w:rsidRDefault="00337AEA" w:rsidP="002B4558">
            <w:pPr>
              <w:spacing w:line="288" w:lineRule="auto"/>
              <w:jc w:val="center"/>
              <w:rPr>
                <w:rFonts w:ascii="Arial" w:eastAsia="Helvetica"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4116B40F"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372" w:type="pct"/>
            <w:tcBorders>
              <w:top w:val="single" w:sz="4" w:space="0" w:color="auto"/>
              <w:left w:val="single" w:sz="4" w:space="0" w:color="auto"/>
              <w:bottom w:val="single" w:sz="4" w:space="0" w:color="auto"/>
              <w:right w:val="single" w:sz="4" w:space="0" w:color="auto"/>
            </w:tcBorders>
            <w:vAlign w:val="center"/>
          </w:tcPr>
          <w:p w14:paraId="1F066DEE"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Projekt prispieva k 2 uvedeným oblastiam.</w:t>
            </w:r>
          </w:p>
        </w:tc>
      </w:tr>
      <w:tr w:rsidR="00B25E8D" w:rsidRPr="003C6DE1" w14:paraId="6EE3C79E" w14:textId="77777777" w:rsidTr="00B25E8D">
        <w:trPr>
          <w:trHeight w:val="648"/>
        </w:trPr>
        <w:tc>
          <w:tcPr>
            <w:tcW w:w="184" w:type="pct"/>
            <w:vMerge/>
            <w:tcBorders>
              <w:top w:val="single" w:sz="4" w:space="0" w:color="auto"/>
              <w:left w:val="single" w:sz="4" w:space="0" w:color="auto"/>
              <w:bottom w:val="single" w:sz="4" w:space="0" w:color="000000" w:themeColor="text1"/>
              <w:right w:val="single" w:sz="4" w:space="0" w:color="auto"/>
            </w:tcBorders>
            <w:vAlign w:val="center"/>
            <w:hideMark/>
          </w:tcPr>
          <w:p w14:paraId="1A3FC264"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000000" w:themeColor="text1"/>
              <w:right w:val="single" w:sz="4" w:space="0" w:color="auto"/>
            </w:tcBorders>
            <w:vAlign w:val="center"/>
            <w:hideMark/>
          </w:tcPr>
          <w:p w14:paraId="1B11447B" w14:textId="77777777" w:rsidR="00337AEA" w:rsidRPr="003C6DE1" w:rsidRDefault="00337AEA" w:rsidP="002B4558">
            <w:pPr>
              <w:spacing w:line="288" w:lineRule="auto"/>
              <w:rPr>
                <w:rFonts w:ascii="Arial" w:hAnsi="Arial" w:cs="Arial"/>
                <w:color w:val="000000" w:themeColor="text1"/>
                <w:sz w:val="19"/>
                <w:szCs w:val="19"/>
              </w:rPr>
            </w:pPr>
          </w:p>
        </w:tc>
        <w:tc>
          <w:tcPr>
            <w:tcW w:w="1680" w:type="pct"/>
            <w:vMerge/>
            <w:tcBorders>
              <w:top w:val="single" w:sz="4" w:space="0" w:color="auto"/>
              <w:left w:val="single" w:sz="4" w:space="0" w:color="auto"/>
              <w:bottom w:val="single" w:sz="4" w:space="0" w:color="000000" w:themeColor="text1"/>
              <w:right w:val="single" w:sz="4" w:space="0" w:color="auto"/>
            </w:tcBorders>
            <w:vAlign w:val="center"/>
            <w:hideMark/>
          </w:tcPr>
          <w:p w14:paraId="007CE779" w14:textId="77777777" w:rsidR="00337AEA" w:rsidRPr="003C6DE1" w:rsidRDefault="00337AEA" w:rsidP="002B4558">
            <w:pPr>
              <w:spacing w:line="288" w:lineRule="auto"/>
              <w:rPr>
                <w:rFonts w:ascii="Arial" w:eastAsia="Times New Roman" w:hAnsi="Arial" w:cs="Arial"/>
                <w:color w:val="000000" w:themeColor="text1"/>
                <w:sz w:val="19"/>
                <w:szCs w:val="19"/>
                <w:lang w:bidi="en-US"/>
              </w:rPr>
            </w:pPr>
          </w:p>
        </w:tc>
        <w:tc>
          <w:tcPr>
            <w:tcW w:w="450" w:type="pct"/>
            <w:vMerge/>
            <w:tcBorders>
              <w:top w:val="single" w:sz="4" w:space="0" w:color="auto"/>
              <w:left w:val="single" w:sz="4" w:space="0" w:color="auto"/>
              <w:bottom w:val="single" w:sz="4" w:space="0" w:color="000000" w:themeColor="text1"/>
              <w:right w:val="single" w:sz="4" w:space="0" w:color="auto"/>
            </w:tcBorders>
            <w:vAlign w:val="center"/>
            <w:hideMark/>
          </w:tcPr>
          <w:p w14:paraId="52C8B6B1"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000000" w:themeColor="text1"/>
              <w:right w:val="single" w:sz="4" w:space="0" w:color="auto"/>
            </w:tcBorders>
            <w:vAlign w:val="center"/>
            <w:hideMark/>
          </w:tcPr>
          <w:p w14:paraId="791584CE"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372" w:type="pct"/>
            <w:tcBorders>
              <w:top w:val="single" w:sz="4" w:space="0" w:color="auto"/>
              <w:left w:val="single" w:sz="4" w:space="0" w:color="auto"/>
              <w:bottom w:val="single" w:sz="4" w:space="0" w:color="000000" w:themeColor="text1"/>
              <w:right w:val="single" w:sz="4" w:space="0" w:color="auto"/>
            </w:tcBorders>
            <w:vAlign w:val="center"/>
            <w:hideMark/>
          </w:tcPr>
          <w:p w14:paraId="4994DCB4"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Projekt prispieva k 1 alebo žiadnej z oblastí.</w:t>
            </w:r>
          </w:p>
        </w:tc>
      </w:tr>
    </w:tbl>
    <w:p w14:paraId="336DFD9F" w14:textId="7281BBBC"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príloha Opis projektu</w:t>
      </w:r>
      <w:r w:rsidR="00B370D2">
        <w:rPr>
          <w:rFonts w:ascii="Arial" w:hAnsi="Arial" w:cs="Arial"/>
          <w:color w:val="000000" w:themeColor="text1"/>
          <w:sz w:val="19"/>
          <w:szCs w:val="19"/>
        </w:rPr>
        <w:t>, príloha Projektová dokumentácia.</w:t>
      </w:r>
    </w:p>
    <w:p w14:paraId="1DA7951B" w14:textId="77777777"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správne a konkrétne deklarovaný príspevok projektu k zlepšeniu infraštruktúry verejnej osobnej dopravy. Následne vyhodnotí kritérium (4/</w:t>
      </w:r>
      <w:r w:rsidR="00F31CFC">
        <w:rPr>
          <w:rFonts w:ascii="Arial" w:hAnsi="Arial" w:cs="Arial"/>
          <w:color w:val="000000" w:themeColor="text1"/>
          <w:sz w:val="19"/>
          <w:szCs w:val="19"/>
        </w:rPr>
        <w:t>2/</w:t>
      </w:r>
      <w:r w:rsidRPr="003C6DE1">
        <w:rPr>
          <w:rFonts w:ascii="Arial" w:hAnsi="Arial" w:cs="Arial"/>
          <w:color w:val="000000" w:themeColor="text1"/>
          <w:sz w:val="19"/>
          <w:szCs w:val="19"/>
        </w:rPr>
        <w:t xml:space="preserve">0) v zmysle popisu aplikácie hodnotiaceho kritéria, pričom hodnotí počet oblastí, ku ktorým aktivity projektu preukázateľne prispievajú. Jednotlivé oblasti sú definované nasledovne: </w:t>
      </w:r>
    </w:p>
    <w:p w14:paraId="410FE634" w14:textId="77777777" w:rsidR="00F31CFC" w:rsidRPr="004D7AD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obnova a budovanie vyhradených jazdných pruhov pre verejnú osobnú dopravu alebo zavádzanie opatrení prefe</w:t>
      </w:r>
      <w:r>
        <w:rPr>
          <w:rFonts w:ascii="Arial" w:eastAsia="Times New Roman" w:hAnsi="Arial" w:cs="Arial"/>
          <w:color w:val="000000" w:themeColor="text1"/>
          <w:sz w:val="19"/>
          <w:szCs w:val="19"/>
          <w:lang w:bidi="en-US"/>
        </w:rPr>
        <w:t>rencie verejnej osobnej dopravy,</w:t>
      </w:r>
      <w:r w:rsidRPr="004D7ADC">
        <w:rPr>
          <w:rFonts w:ascii="Arial" w:eastAsia="Times New Roman" w:hAnsi="Arial" w:cs="Arial"/>
          <w:color w:val="000000" w:themeColor="text1"/>
          <w:sz w:val="19"/>
          <w:szCs w:val="19"/>
          <w:lang w:bidi="en-US"/>
        </w:rPr>
        <w:t xml:space="preserve"> </w:t>
      </w:r>
    </w:p>
    <w:p w14:paraId="19FF37FA" w14:textId="77777777" w:rsidR="00F31CFC" w:rsidRPr="004D7AD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prestup</w:t>
      </w:r>
      <w:r>
        <w:rPr>
          <w:rFonts w:ascii="Arial" w:eastAsia="Times New Roman" w:hAnsi="Arial" w:cs="Arial"/>
          <w:color w:val="000000" w:themeColor="text1"/>
          <w:sz w:val="19"/>
          <w:szCs w:val="19"/>
          <w:lang w:bidi="en-US"/>
        </w:rPr>
        <w:t>ných uzlov</w:t>
      </w:r>
      <w:r w:rsidRPr="004D7ADC">
        <w:rPr>
          <w:rFonts w:ascii="Arial" w:eastAsia="Times New Roman" w:hAnsi="Arial" w:cs="Arial"/>
          <w:color w:val="000000" w:themeColor="text1"/>
          <w:sz w:val="19"/>
          <w:szCs w:val="19"/>
          <w:lang w:bidi="en-US"/>
        </w:rPr>
        <w:t>, okrem uzlov so zásaho</w:t>
      </w:r>
      <w:r>
        <w:rPr>
          <w:rFonts w:ascii="Arial" w:eastAsia="Times New Roman" w:hAnsi="Arial" w:cs="Arial"/>
          <w:color w:val="000000" w:themeColor="text1"/>
          <w:sz w:val="19"/>
          <w:szCs w:val="19"/>
          <w:lang w:bidi="en-US"/>
        </w:rPr>
        <w:t>m do železničnej infraštruktúry,</w:t>
      </w:r>
    </w:p>
    <w:p w14:paraId="6F13388D" w14:textId="77777777" w:rsidR="00F31CF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a integrovaných zastávok subsy</w:t>
      </w:r>
      <w:r>
        <w:rPr>
          <w:rFonts w:ascii="Arial" w:eastAsia="Times New Roman" w:hAnsi="Arial" w:cs="Arial"/>
          <w:color w:val="000000" w:themeColor="text1"/>
          <w:sz w:val="19"/>
          <w:szCs w:val="19"/>
          <w:lang w:bidi="en-US"/>
        </w:rPr>
        <w:t>stémov verejnej osobnej dopravy,</w:t>
      </w:r>
    </w:p>
    <w:p w14:paraId="4F6D650B" w14:textId="77777777" w:rsidR="00F31CFC" w:rsidRPr="00F31CF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F31CFC">
        <w:rPr>
          <w:rFonts w:ascii="Arial" w:eastAsia="Times New Roman" w:hAnsi="Arial" w:cs="Arial"/>
          <w:color w:val="000000" w:themeColor="text1"/>
          <w:sz w:val="19"/>
          <w:szCs w:val="19"/>
          <w:lang w:bidi="en-US"/>
        </w:rPr>
        <w:t>rekonštrukcia, modernizácia a výstavba záchytných parkovísk, inštalácia systému chytrého parkovania v atraktívnych oblastiach miest.</w:t>
      </w:r>
    </w:p>
    <w:p w14:paraId="32CA3F86" w14:textId="77777777" w:rsidR="00137E6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7AB4C9F6" w14:textId="77777777" w:rsidR="00A602D3" w:rsidRDefault="00A602D3" w:rsidP="009D055E">
      <w:pPr>
        <w:spacing w:before="120" w:after="120" w:line="288" w:lineRule="auto"/>
        <w:jc w:val="both"/>
        <w:rPr>
          <w:rFonts w:ascii="Arial" w:hAnsi="Arial" w:cs="Arial"/>
          <w:color w:val="000000" w:themeColor="text1"/>
          <w:sz w:val="19"/>
          <w:szCs w:val="19"/>
        </w:rPr>
      </w:pPr>
    </w:p>
    <w:p w14:paraId="04B4E0C6" w14:textId="77777777" w:rsidR="00A602D3" w:rsidRDefault="00A602D3" w:rsidP="009D055E">
      <w:pPr>
        <w:spacing w:before="120" w:after="120" w:line="288" w:lineRule="auto"/>
        <w:jc w:val="both"/>
        <w:rPr>
          <w:rFonts w:ascii="Arial" w:hAnsi="Arial" w:cs="Arial"/>
          <w:color w:val="000000" w:themeColor="text1"/>
          <w:sz w:val="19"/>
          <w:szCs w:val="19"/>
        </w:rPr>
      </w:pPr>
    </w:p>
    <w:p w14:paraId="2A1FCFE4" w14:textId="77777777" w:rsidR="00A602D3" w:rsidRDefault="00A602D3" w:rsidP="009D055E">
      <w:pPr>
        <w:spacing w:before="120" w:after="120" w:line="288" w:lineRule="auto"/>
        <w:jc w:val="both"/>
        <w:rPr>
          <w:rFonts w:ascii="Arial" w:hAnsi="Arial" w:cs="Arial"/>
          <w:color w:val="000000" w:themeColor="text1"/>
          <w:sz w:val="19"/>
          <w:szCs w:val="19"/>
        </w:rPr>
      </w:pPr>
    </w:p>
    <w:p w14:paraId="21772E01" w14:textId="77777777" w:rsidR="00A602D3" w:rsidRDefault="00A602D3" w:rsidP="009D055E">
      <w:pPr>
        <w:spacing w:before="120" w:after="120" w:line="288" w:lineRule="auto"/>
        <w:jc w:val="both"/>
        <w:rPr>
          <w:rFonts w:ascii="Arial" w:hAnsi="Arial" w:cs="Arial"/>
          <w:color w:val="000000" w:themeColor="text1"/>
          <w:sz w:val="19"/>
          <w:szCs w:val="19"/>
        </w:rPr>
      </w:pPr>
    </w:p>
    <w:p w14:paraId="742C9D79" w14:textId="77777777" w:rsidR="00A602D3" w:rsidRDefault="00A602D3" w:rsidP="009D055E">
      <w:pPr>
        <w:spacing w:before="120" w:after="120" w:line="288" w:lineRule="auto"/>
        <w:jc w:val="both"/>
        <w:rPr>
          <w:rFonts w:ascii="Arial" w:hAnsi="Arial" w:cs="Arial"/>
          <w:color w:val="000000" w:themeColor="text1"/>
          <w:sz w:val="19"/>
          <w:szCs w:val="19"/>
        </w:rPr>
      </w:pPr>
    </w:p>
    <w:p w14:paraId="6EA2253D" w14:textId="77777777" w:rsidR="00A602D3" w:rsidRPr="003C6DE1" w:rsidRDefault="00A602D3"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12989DE4" w14:textId="77777777" w:rsidTr="004D23B9">
        <w:trPr>
          <w:trHeight w:val="397"/>
        </w:trPr>
        <w:tc>
          <w:tcPr>
            <w:tcW w:w="185" w:type="pct"/>
            <w:shd w:val="clear" w:color="auto" w:fill="DEEAF6" w:themeFill="accent1" w:themeFillTint="33"/>
            <w:vAlign w:val="center"/>
            <w:hideMark/>
          </w:tcPr>
          <w:p w14:paraId="13F3BA12"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0835F579"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1916C786"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19F12BBC"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278CC9"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0C50CB6C"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D23B9" w:rsidRPr="003C6DE1" w14:paraId="74511FB4" w14:textId="77777777" w:rsidTr="004D23B9">
        <w:trPr>
          <w:trHeight w:val="933"/>
        </w:trPr>
        <w:tc>
          <w:tcPr>
            <w:tcW w:w="185"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03EDFB63"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6</w:t>
            </w:r>
          </w:p>
        </w:tc>
        <w:tc>
          <w:tcPr>
            <w:tcW w:w="846"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BD1CA59" w14:textId="77777777" w:rsidR="004D23B9" w:rsidRPr="003C6DE1" w:rsidRDefault="004D23B9"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projektu k zvyšovaniu kvality VOD</w:t>
            </w:r>
          </w:p>
        </w:tc>
        <w:tc>
          <w:tcPr>
            <w:tcW w:w="1498"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1A4C99D1"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Kritérium hodnotí príspevok projektu k nasledovným parametrom VOD: </w:t>
            </w:r>
          </w:p>
          <w:p w14:paraId="07B5A678"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v dopravnom prostriedku (časová elasticita);</w:t>
            </w:r>
          </w:p>
          <w:p w14:paraId="5EBFFE44"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vyššie pohodlie (zodpovedajúce štandardy vozidlového parku); </w:t>
            </w:r>
          </w:p>
          <w:p w14:paraId="068A6B25"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mimo dopravného prostriedku (kratší interval medzi spojmi, kratší čas na prestup z jedného dopravného prostriedku na druhý);</w:t>
            </w:r>
          </w:p>
          <w:p w14:paraId="073D2843"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dostupnosť (zlepšenie dostupnosti zastávok);</w:t>
            </w:r>
          </w:p>
          <w:p w14:paraId="503E4032" w14:textId="77777777" w:rsidR="004D23B9" w:rsidRPr="003C6DE1"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zlepšenie informovania cestujúcej verejnosti prostredníctvom moderných IKT.</w:t>
            </w:r>
          </w:p>
        </w:tc>
        <w:tc>
          <w:tcPr>
            <w:tcW w:w="453" w:type="pct"/>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7F319E4B" w14:textId="77777777" w:rsidR="004D23B9" w:rsidRPr="004D7ADC" w:rsidRDefault="004D23B9"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2D92A52C" w14:textId="77777777" w:rsidR="004D23B9" w:rsidRPr="003C6DE1" w:rsidRDefault="004D23B9" w:rsidP="00AD6113">
            <w:pPr>
              <w:spacing w:line="288" w:lineRule="auto"/>
              <w:jc w:val="center"/>
              <w:rPr>
                <w:rFonts w:ascii="Arial"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6DD7619F"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560" w:type="pct"/>
            <w:tcBorders>
              <w:top w:val="single" w:sz="4" w:space="0" w:color="000000" w:themeColor="text1"/>
              <w:left w:val="single" w:sz="4" w:space="0" w:color="auto"/>
              <w:bottom w:val="single" w:sz="4" w:space="0" w:color="auto"/>
              <w:right w:val="single" w:sz="4" w:space="0" w:color="auto"/>
            </w:tcBorders>
            <w:vAlign w:val="center"/>
          </w:tcPr>
          <w:p w14:paraId="7AC90C64" w14:textId="77777777" w:rsidR="004D23B9" w:rsidRDefault="004D23B9" w:rsidP="00B25E8D">
            <w:pPr>
              <w:spacing w:line="288" w:lineRule="auto"/>
              <w:jc w:val="both"/>
              <w:rPr>
                <w:rFonts w:ascii="Arial" w:hAnsi="Arial" w:cs="Arial"/>
                <w:color w:val="000000" w:themeColor="text1"/>
                <w:sz w:val="19"/>
                <w:szCs w:val="19"/>
              </w:rPr>
            </w:pPr>
          </w:p>
          <w:p w14:paraId="0DED4D72"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min. 3 oblastiam.</w:t>
            </w:r>
          </w:p>
          <w:p w14:paraId="63C0BE4B"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p>
        </w:tc>
      </w:tr>
      <w:tr w:rsidR="004D23B9" w:rsidRPr="003C6DE1" w14:paraId="5230F14B" w14:textId="77777777" w:rsidTr="004D23B9">
        <w:trPr>
          <w:trHeight w:val="1017"/>
        </w:trPr>
        <w:tc>
          <w:tcPr>
            <w:tcW w:w="185"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73A4223"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1081B65"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8"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F0FD3FF"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D44C377"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20B806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2</w:t>
            </w:r>
          </w:p>
        </w:tc>
        <w:tc>
          <w:tcPr>
            <w:tcW w:w="1560" w:type="pct"/>
            <w:tcBorders>
              <w:top w:val="single" w:sz="4" w:space="0" w:color="auto"/>
              <w:left w:val="single" w:sz="4" w:space="0" w:color="auto"/>
              <w:bottom w:val="single" w:sz="4" w:space="0" w:color="auto"/>
              <w:right w:val="single" w:sz="4" w:space="0" w:color="auto"/>
            </w:tcBorders>
            <w:vAlign w:val="center"/>
          </w:tcPr>
          <w:p w14:paraId="6E48BC0A" w14:textId="77777777" w:rsidR="004D23B9" w:rsidRDefault="004D23B9" w:rsidP="00B25E8D">
            <w:pPr>
              <w:spacing w:line="288" w:lineRule="auto"/>
              <w:jc w:val="both"/>
              <w:rPr>
                <w:rFonts w:ascii="Arial" w:hAnsi="Arial" w:cs="Arial"/>
                <w:color w:val="000000" w:themeColor="text1"/>
                <w:sz w:val="19"/>
                <w:szCs w:val="19"/>
              </w:rPr>
            </w:pPr>
          </w:p>
          <w:p w14:paraId="7762AB50" w14:textId="77777777" w:rsidR="004D23B9" w:rsidRDefault="004D23B9" w:rsidP="00B25E8D">
            <w:pPr>
              <w:spacing w:line="288" w:lineRule="auto"/>
              <w:jc w:val="both"/>
              <w:rPr>
                <w:rFonts w:ascii="Arial" w:hAnsi="Arial" w:cs="Arial"/>
                <w:color w:val="000000" w:themeColor="text1"/>
                <w:sz w:val="19"/>
                <w:szCs w:val="19"/>
              </w:rPr>
            </w:pPr>
          </w:p>
          <w:p w14:paraId="1F531A9E"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2 oblastiam.</w:t>
            </w:r>
          </w:p>
        </w:tc>
      </w:tr>
      <w:tr w:rsidR="004D23B9" w:rsidRPr="003C6DE1" w14:paraId="4251D4FF" w14:textId="77777777" w:rsidTr="004D23B9">
        <w:trPr>
          <w:trHeight w:val="707"/>
        </w:trPr>
        <w:tc>
          <w:tcPr>
            <w:tcW w:w="185"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3AA5B88B"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2A56E5D"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8"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1F878C4D"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E1E2764"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000000" w:themeColor="text1"/>
              <w:right w:val="single" w:sz="4" w:space="0" w:color="auto"/>
            </w:tcBorders>
            <w:vAlign w:val="center"/>
            <w:hideMark/>
          </w:tcPr>
          <w:p w14:paraId="55D9E166"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22A8D721" w14:textId="77777777" w:rsidR="004D23B9" w:rsidRPr="003C6DE1" w:rsidRDefault="004D23B9"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Projekt prispieva k 1 alebo žiadnej z oblastí.</w:t>
            </w:r>
          </w:p>
        </w:tc>
      </w:tr>
    </w:tbl>
    <w:p w14:paraId="58650377" w14:textId="77777777" w:rsidR="000B6E82" w:rsidRPr="003C6DE1"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príloha Opis projektu.</w:t>
      </w:r>
    </w:p>
    <w:p w14:paraId="3642DB5A" w14:textId="77777777" w:rsidR="000B6E82" w:rsidRPr="003C6DE1"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príspevok projektu k zvyšovaniu kvality VOD. Následne vyhodnotí kritérium (4/2/0) v zmysle popisu aplikácie hodnotiaceho kritéria, pričom hodnotí príspevok aktivít projektu k nasledovným </w:t>
      </w:r>
      <w:r w:rsidR="00D8718B">
        <w:rPr>
          <w:rFonts w:ascii="Arial" w:hAnsi="Arial" w:cs="Arial"/>
          <w:color w:val="000000" w:themeColor="text1"/>
          <w:sz w:val="19"/>
          <w:szCs w:val="19"/>
        </w:rPr>
        <w:t xml:space="preserve">kvalitatívnym </w:t>
      </w:r>
      <w:r w:rsidRPr="003C6DE1">
        <w:rPr>
          <w:rFonts w:ascii="Arial" w:hAnsi="Arial" w:cs="Arial"/>
          <w:color w:val="000000" w:themeColor="text1"/>
          <w:sz w:val="19"/>
          <w:szCs w:val="19"/>
        </w:rPr>
        <w:t xml:space="preserve">parametrom VOD: </w:t>
      </w:r>
    </w:p>
    <w:p w14:paraId="3DE5CD7C"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kratší čas strávený v dopravnom </w:t>
      </w:r>
      <w:r w:rsidR="00DC23B0">
        <w:rPr>
          <w:rFonts w:ascii="Arial" w:eastAsia="Times New Roman" w:hAnsi="Arial" w:cs="Arial"/>
          <w:color w:val="000000" w:themeColor="text1"/>
          <w:sz w:val="19"/>
          <w:szCs w:val="19"/>
          <w:lang w:bidi="en-US"/>
        </w:rPr>
        <w:t>prostriedku (časová elasticita),</w:t>
      </w:r>
    </w:p>
    <w:p w14:paraId="3408D3F5"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vyššie pohodlie (zodpovedajúc</w:t>
      </w:r>
      <w:r w:rsidR="00DC23B0">
        <w:rPr>
          <w:rFonts w:ascii="Arial" w:eastAsia="Times New Roman" w:hAnsi="Arial" w:cs="Arial"/>
          <w:color w:val="000000" w:themeColor="text1"/>
          <w:sz w:val="19"/>
          <w:szCs w:val="19"/>
          <w:lang w:bidi="en-US"/>
        </w:rPr>
        <w:t>e štandardy vozidlového parku),</w:t>
      </w:r>
    </w:p>
    <w:p w14:paraId="51B82389"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mimo dopravného prostriedku (kratší interval medzi spojmi, kratší čas na prestup z jedného d</w:t>
      </w:r>
      <w:r w:rsidR="00DC23B0">
        <w:rPr>
          <w:rFonts w:ascii="Arial" w:eastAsia="Times New Roman" w:hAnsi="Arial" w:cs="Arial"/>
          <w:color w:val="000000" w:themeColor="text1"/>
          <w:sz w:val="19"/>
          <w:szCs w:val="19"/>
          <w:lang w:bidi="en-US"/>
        </w:rPr>
        <w:t>opravného prostriedku na druhý),</w:t>
      </w:r>
    </w:p>
    <w:p w14:paraId="20382E31" w14:textId="77777777" w:rsidR="00824457"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dostupnosť (</w:t>
      </w:r>
      <w:r w:rsidR="00DC23B0">
        <w:rPr>
          <w:rFonts w:ascii="Arial" w:eastAsia="Times New Roman" w:hAnsi="Arial" w:cs="Arial"/>
          <w:color w:val="000000" w:themeColor="text1"/>
          <w:sz w:val="19"/>
          <w:szCs w:val="19"/>
          <w:lang w:bidi="en-US"/>
        </w:rPr>
        <w:t>zlepšenie dostupnosti zastávok),</w:t>
      </w:r>
    </w:p>
    <w:p w14:paraId="2650C51A" w14:textId="77777777" w:rsidR="00824457" w:rsidRDefault="00824457" w:rsidP="001519B7">
      <w:pPr>
        <w:numPr>
          <w:ilvl w:val="0"/>
          <w:numId w:val="7"/>
        </w:numPr>
        <w:contextualSpacing/>
        <w:jc w:val="both"/>
        <w:rPr>
          <w:rFonts w:ascii="Arial" w:eastAsia="Times New Roman" w:hAnsi="Arial" w:cs="Arial"/>
          <w:color w:val="000000" w:themeColor="text1"/>
          <w:sz w:val="19"/>
          <w:szCs w:val="19"/>
          <w:lang w:bidi="en-US"/>
        </w:rPr>
      </w:pPr>
      <w:r w:rsidRPr="00824457">
        <w:rPr>
          <w:rFonts w:ascii="Arial" w:eastAsia="Times New Roman" w:hAnsi="Arial" w:cs="Arial"/>
          <w:color w:val="000000" w:themeColor="text1"/>
          <w:sz w:val="19"/>
          <w:szCs w:val="19"/>
          <w:lang w:bidi="en-US"/>
        </w:rPr>
        <w:t>zlepšenie informovania cestujúcej verejnosti prostredníctvom moderných IKT.</w:t>
      </w:r>
    </w:p>
    <w:p w14:paraId="03A62BE0" w14:textId="77777777" w:rsidR="001519B7" w:rsidRPr="001519B7" w:rsidRDefault="001519B7" w:rsidP="001519B7">
      <w:pPr>
        <w:ind w:left="720"/>
        <w:contextualSpacing/>
        <w:jc w:val="both"/>
        <w:rPr>
          <w:rFonts w:ascii="Arial" w:eastAsia="Times New Roman" w:hAnsi="Arial" w:cs="Arial"/>
          <w:color w:val="000000" w:themeColor="text1"/>
          <w:sz w:val="19"/>
          <w:szCs w:val="19"/>
          <w:lang w:bidi="en-US"/>
        </w:rPr>
      </w:pPr>
    </w:p>
    <w:p w14:paraId="18EDD10C" w14:textId="77777777" w:rsidR="00F012F3"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5D7B7FC8" w14:textId="77777777" w:rsidR="00A602D3" w:rsidRDefault="00A602D3" w:rsidP="009D055E">
      <w:pPr>
        <w:spacing w:before="120" w:after="120" w:line="288" w:lineRule="auto"/>
        <w:jc w:val="both"/>
        <w:rPr>
          <w:rFonts w:ascii="Arial" w:hAnsi="Arial" w:cs="Arial"/>
          <w:color w:val="000000" w:themeColor="text1"/>
          <w:sz w:val="19"/>
          <w:szCs w:val="19"/>
        </w:rPr>
      </w:pPr>
    </w:p>
    <w:p w14:paraId="65E207C7" w14:textId="77777777" w:rsidR="00A602D3" w:rsidRDefault="00A602D3" w:rsidP="009D055E">
      <w:pPr>
        <w:spacing w:before="120" w:after="120" w:line="288" w:lineRule="auto"/>
        <w:jc w:val="both"/>
        <w:rPr>
          <w:rFonts w:ascii="Arial" w:hAnsi="Arial" w:cs="Arial"/>
          <w:color w:val="000000" w:themeColor="text1"/>
          <w:sz w:val="19"/>
          <w:szCs w:val="19"/>
        </w:rPr>
      </w:pPr>
    </w:p>
    <w:p w14:paraId="2B513B41" w14:textId="77777777" w:rsidR="00A602D3" w:rsidRDefault="00A602D3" w:rsidP="009D055E">
      <w:pPr>
        <w:spacing w:before="120" w:after="120" w:line="288" w:lineRule="auto"/>
        <w:jc w:val="both"/>
        <w:rPr>
          <w:rFonts w:ascii="Arial" w:hAnsi="Arial" w:cs="Arial"/>
          <w:color w:val="000000" w:themeColor="text1"/>
          <w:sz w:val="19"/>
          <w:szCs w:val="19"/>
        </w:rPr>
      </w:pPr>
    </w:p>
    <w:p w14:paraId="665AFDE9" w14:textId="77777777" w:rsidR="00A602D3" w:rsidRDefault="00A602D3" w:rsidP="009D055E">
      <w:pPr>
        <w:spacing w:before="120" w:after="120" w:line="288" w:lineRule="auto"/>
        <w:jc w:val="both"/>
        <w:rPr>
          <w:rFonts w:ascii="Arial" w:hAnsi="Arial" w:cs="Arial"/>
          <w:color w:val="000000" w:themeColor="text1"/>
          <w:sz w:val="19"/>
          <w:szCs w:val="19"/>
        </w:rPr>
      </w:pPr>
    </w:p>
    <w:p w14:paraId="4BCBB08E" w14:textId="77777777" w:rsidR="00A602D3" w:rsidRDefault="00A602D3" w:rsidP="009D055E">
      <w:pPr>
        <w:spacing w:before="120" w:after="120" w:line="288" w:lineRule="auto"/>
        <w:jc w:val="both"/>
        <w:rPr>
          <w:rFonts w:ascii="Arial" w:hAnsi="Arial" w:cs="Arial"/>
          <w:color w:val="000000" w:themeColor="text1"/>
          <w:sz w:val="19"/>
          <w:szCs w:val="19"/>
        </w:rPr>
      </w:pPr>
    </w:p>
    <w:p w14:paraId="60411A6A" w14:textId="77777777" w:rsidR="00A602D3" w:rsidRDefault="00A602D3" w:rsidP="009D055E">
      <w:pPr>
        <w:spacing w:before="120" w:after="120" w:line="288" w:lineRule="auto"/>
        <w:jc w:val="both"/>
        <w:rPr>
          <w:rFonts w:ascii="Arial" w:hAnsi="Arial" w:cs="Arial"/>
          <w:color w:val="000000" w:themeColor="text1"/>
          <w:sz w:val="19"/>
          <w:szCs w:val="19"/>
        </w:rPr>
      </w:pPr>
    </w:p>
    <w:p w14:paraId="661D96FF" w14:textId="77777777" w:rsidR="00DA5A18" w:rsidRPr="003C6DE1" w:rsidRDefault="00DA5A18"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77341B1B" w14:textId="77777777" w:rsidTr="004D23B9">
        <w:trPr>
          <w:trHeight w:val="397"/>
        </w:trPr>
        <w:tc>
          <w:tcPr>
            <w:tcW w:w="185" w:type="pct"/>
            <w:shd w:val="clear" w:color="auto" w:fill="DEEAF6" w:themeFill="accent1" w:themeFillTint="33"/>
            <w:vAlign w:val="center"/>
            <w:hideMark/>
          </w:tcPr>
          <w:p w14:paraId="7679745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2C70927C"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75B05C1C"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09CA9FCD"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3D61383D"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55B761E9"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D23B9" w:rsidRPr="003C6DE1" w14:paraId="58C7361A" w14:textId="77777777" w:rsidTr="004D23B9">
        <w:trPr>
          <w:trHeight w:val="575"/>
        </w:trPr>
        <w:tc>
          <w:tcPr>
            <w:tcW w:w="185"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2500D77E"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7</w:t>
            </w:r>
          </w:p>
        </w:tc>
        <w:tc>
          <w:tcPr>
            <w:tcW w:w="846"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2C57B9D7" w14:textId="77777777" w:rsidR="004D23B9" w:rsidRPr="003C6DE1" w:rsidRDefault="004D23B9"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k sociálnym a environmentálnym aspektom VOD</w:t>
            </w:r>
          </w:p>
        </w:tc>
        <w:tc>
          <w:tcPr>
            <w:tcW w:w="1497"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3C81485E"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príspevok projektu k:</w:t>
            </w:r>
          </w:p>
          <w:p w14:paraId="46C22121" w14:textId="77777777" w:rsidR="004D23B9" w:rsidRPr="004D7ADC"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eliminácii negatívnych vplyvov dopravy na životné prostredie;</w:t>
            </w:r>
          </w:p>
          <w:p w14:paraId="207DC6CE" w14:textId="77777777" w:rsidR="004D23B9" w:rsidRPr="004D7ADC"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zlepšeniu podmienok a prístupnosti VOD pre zdravotne postihnuté osoby;</w:t>
            </w:r>
          </w:p>
          <w:p w14:paraId="1440A22F" w14:textId="77777777" w:rsidR="004D23B9" w:rsidRPr="003C6DE1"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zv</w:t>
            </w:r>
            <w:r>
              <w:rPr>
                <w:rFonts w:ascii="Arial" w:eastAsia="Times New Roman" w:hAnsi="Arial" w:cs="Arial"/>
                <w:color w:val="000000" w:themeColor="text1"/>
                <w:sz w:val="19"/>
                <w:szCs w:val="19"/>
                <w:lang w:bidi="en-US"/>
              </w:rPr>
              <w:t xml:space="preserve">ýšeniu bezpečnosti zraniteľných </w:t>
            </w:r>
            <w:r w:rsidRPr="004D7ADC">
              <w:rPr>
                <w:rFonts w:ascii="Arial" w:eastAsia="Times New Roman" w:hAnsi="Arial" w:cs="Arial"/>
                <w:color w:val="000000" w:themeColor="text1"/>
                <w:sz w:val="19"/>
                <w:szCs w:val="19"/>
                <w:lang w:bidi="en-US"/>
              </w:rPr>
              <w:t>účastníkov cestnej premávky.</w:t>
            </w:r>
          </w:p>
        </w:tc>
        <w:tc>
          <w:tcPr>
            <w:tcW w:w="453" w:type="pct"/>
            <w:vMerge w:val="restart"/>
            <w:tcBorders>
              <w:top w:val="single" w:sz="4" w:space="0" w:color="000000" w:themeColor="text1"/>
              <w:left w:val="single" w:sz="4" w:space="0" w:color="auto"/>
              <w:bottom w:val="single" w:sz="4" w:space="0" w:color="auto"/>
              <w:right w:val="single" w:sz="4" w:space="0" w:color="auto"/>
            </w:tcBorders>
            <w:vAlign w:val="center"/>
          </w:tcPr>
          <w:p w14:paraId="0E9A9448" w14:textId="77777777" w:rsidR="004D23B9" w:rsidRPr="004D7ADC" w:rsidRDefault="004D23B9"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5B375244" w14:textId="77777777" w:rsidR="004D23B9" w:rsidRPr="003C6DE1" w:rsidRDefault="004D23B9" w:rsidP="00AD6113">
            <w:pPr>
              <w:spacing w:line="288" w:lineRule="auto"/>
              <w:jc w:val="center"/>
              <w:rPr>
                <w:rFonts w:ascii="Arial"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tcPr>
          <w:p w14:paraId="745BD8CF"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559" w:type="pct"/>
            <w:tcBorders>
              <w:top w:val="single" w:sz="4" w:space="0" w:color="000000" w:themeColor="text1"/>
              <w:left w:val="single" w:sz="4" w:space="0" w:color="auto"/>
              <w:bottom w:val="single" w:sz="4" w:space="0" w:color="auto"/>
              <w:right w:val="single" w:sz="4" w:space="0" w:color="auto"/>
            </w:tcBorders>
            <w:vAlign w:val="center"/>
          </w:tcPr>
          <w:p w14:paraId="029982CD" w14:textId="77777777" w:rsidR="004D23B9" w:rsidRDefault="004D23B9" w:rsidP="00B25E8D">
            <w:pPr>
              <w:spacing w:line="288" w:lineRule="auto"/>
              <w:jc w:val="both"/>
              <w:rPr>
                <w:rFonts w:ascii="Arial" w:hAnsi="Arial" w:cs="Arial"/>
                <w:color w:val="000000" w:themeColor="text1"/>
                <w:sz w:val="19"/>
                <w:szCs w:val="19"/>
              </w:rPr>
            </w:pPr>
          </w:p>
          <w:p w14:paraId="563BA0DA"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min. 2 oblastiam.</w:t>
            </w:r>
          </w:p>
          <w:p w14:paraId="4896B5BF"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p>
        </w:tc>
      </w:tr>
      <w:tr w:rsidR="004D23B9" w:rsidRPr="003C6DE1" w14:paraId="0B0F7555" w14:textId="77777777" w:rsidTr="008A663F">
        <w:trPr>
          <w:trHeight w:val="405"/>
        </w:trPr>
        <w:tc>
          <w:tcPr>
            <w:tcW w:w="185" w:type="pct"/>
            <w:vMerge/>
            <w:tcBorders>
              <w:top w:val="single" w:sz="4" w:space="0" w:color="000000" w:themeColor="text1"/>
              <w:left w:val="single" w:sz="4" w:space="0" w:color="auto"/>
              <w:bottom w:val="single" w:sz="4" w:space="0" w:color="auto"/>
              <w:right w:val="single" w:sz="4" w:space="0" w:color="auto"/>
            </w:tcBorders>
            <w:vAlign w:val="center"/>
            <w:hideMark/>
          </w:tcPr>
          <w:p w14:paraId="6D737BDA"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auto"/>
              <w:right w:val="single" w:sz="4" w:space="0" w:color="auto"/>
            </w:tcBorders>
            <w:vAlign w:val="center"/>
            <w:hideMark/>
          </w:tcPr>
          <w:p w14:paraId="0263566E"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000000" w:themeColor="text1"/>
              <w:left w:val="single" w:sz="4" w:space="0" w:color="auto"/>
              <w:bottom w:val="single" w:sz="4" w:space="0" w:color="auto"/>
              <w:right w:val="single" w:sz="4" w:space="0" w:color="auto"/>
            </w:tcBorders>
            <w:vAlign w:val="center"/>
            <w:hideMark/>
          </w:tcPr>
          <w:p w14:paraId="37F773BB"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auto"/>
              <w:right w:val="single" w:sz="4" w:space="0" w:color="auto"/>
            </w:tcBorders>
            <w:vAlign w:val="center"/>
            <w:hideMark/>
          </w:tcPr>
          <w:p w14:paraId="2B1FA88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788FFFA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1</w:t>
            </w:r>
          </w:p>
        </w:tc>
        <w:tc>
          <w:tcPr>
            <w:tcW w:w="1559" w:type="pct"/>
            <w:tcBorders>
              <w:top w:val="single" w:sz="4" w:space="0" w:color="auto"/>
              <w:left w:val="single" w:sz="4" w:space="0" w:color="auto"/>
              <w:bottom w:val="single" w:sz="4" w:space="0" w:color="auto"/>
              <w:right w:val="single" w:sz="4" w:space="0" w:color="auto"/>
            </w:tcBorders>
            <w:vAlign w:val="center"/>
          </w:tcPr>
          <w:p w14:paraId="2F945EA4" w14:textId="77777777" w:rsidR="004D23B9" w:rsidRDefault="004D23B9" w:rsidP="00B25E8D">
            <w:pPr>
              <w:spacing w:line="288" w:lineRule="auto"/>
              <w:jc w:val="both"/>
              <w:rPr>
                <w:rFonts w:ascii="Arial" w:hAnsi="Arial" w:cs="Arial"/>
                <w:color w:val="000000" w:themeColor="text1"/>
                <w:sz w:val="19"/>
                <w:szCs w:val="19"/>
              </w:rPr>
            </w:pPr>
          </w:p>
          <w:p w14:paraId="130DC8E1" w14:textId="77777777" w:rsidR="004D23B9" w:rsidRDefault="004D23B9" w:rsidP="00B25E8D">
            <w:pPr>
              <w:spacing w:line="288" w:lineRule="auto"/>
              <w:ind w:left="195" w:hanging="180"/>
              <w:jc w:val="both"/>
              <w:rPr>
                <w:rFonts w:ascii="Arial" w:hAnsi="Arial" w:cs="Arial"/>
                <w:color w:val="000000" w:themeColor="text1"/>
                <w:sz w:val="19"/>
                <w:szCs w:val="19"/>
              </w:rPr>
            </w:pPr>
            <w:r>
              <w:rPr>
                <w:rFonts w:ascii="Arial" w:hAnsi="Arial" w:cs="Arial"/>
                <w:color w:val="000000" w:themeColor="text1"/>
                <w:sz w:val="19"/>
                <w:szCs w:val="19"/>
              </w:rPr>
              <w:t>Projekt prispieva k 1 oblasti.</w:t>
            </w:r>
          </w:p>
          <w:p w14:paraId="69FF87F3" w14:textId="77777777" w:rsidR="00AD6113" w:rsidRPr="003C6DE1" w:rsidRDefault="00AD6113" w:rsidP="00B25E8D">
            <w:pPr>
              <w:spacing w:line="288" w:lineRule="auto"/>
              <w:ind w:left="195" w:hanging="180"/>
              <w:jc w:val="both"/>
              <w:rPr>
                <w:rFonts w:ascii="Arial" w:eastAsiaTheme="minorHAnsi" w:hAnsi="Arial" w:cs="Arial"/>
                <w:color w:val="000000" w:themeColor="text1"/>
                <w:sz w:val="19"/>
                <w:szCs w:val="19"/>
              </w:rPr>
            </w:pPr>
          </w:p>
        </w:tc>
      </w:tr>
      <w:tr w:rsidR="004D23B9" w:rsidRPr="003C6DE1" w14:paraId="68774304" w14:textId="77777777" w:rsidTr="004D23B9">
        <w:trPr>
          <w:trHeight w:val="821"/>
        </w:trPr>
        <w:tc>
          <w:tcPr>
            <w:tcW w:w="185" w:type="pct"/>
            <w:vMerge/>
            <w:tcBorders>
              <w:top w:val="single" w:sz="4" w:space="0" w:color="000000" w:themeColor="text1"/>
              <w:left w:val="single" w:sz="4" w:space="0" w:color="auto"/>
              <w:bottom w:val="single" w:sz="4" w:space="0" w:color="auto"/>
              <w:right w:val="single" w:sz="4" w:space="0" w:color="auto"/>
            </w:tcBorders>
            <w:vAlign w:val="center"/>
            <w:hideMark/>
          </w:tcPr>
          <w:p w14:paraId="6B15019D"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auto"/>
              <w:right w:val="single" w:sz="4" w:space="0" w:color="auto"/>
            </w:tcBorders>
            <w:vAlign w:val="center"/>
            <w:hideMark/>
          </w:tcPr>
          <w:p w14:paraId="1FEBC5AB"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000000" w:themeColor="text1"/>
              <w:left w:val="single" w:sz="4" w:space="0" w:color="auto"/>
              <w:bottom w:val="single" w:sz="4" w:space="0" w:color="auto"/>
              <w:right w:val="single" w:sz="4" w:space="0" w:color="auto"/>
            </w:tcBorders>
            <w:vAlign w:val="center"/>
            <w:hideMark/>
          </w:tcPr>
          <w:p w14:paraId="330AFEAC"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auto"/>
              <w:right w:val="single" w:sz="4" w:space="0" w:color="auto"/>
            </w:tcBorders>
            <w:vAlign w:val="center"/>
            <w:hideMark/>
          </w:tcPr>
          <w:p w14:paraId="47D8E64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705EFF4"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69D34126" w14:textId="77777777" w:rsidR="004D23B9" w:rsidRPr="003C6DE1" w:rsidRDefault="004D23B9" w:rsidP="00B25E8D">
            <w:pPr>
              <w:spacing w:line="288" w:lineRule="auto"/>
              <w:ind w:left="195" w:hanging="180"/>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Projekt neprispieva k žiadnej oblasti.</w:t>
            </w:r>
          </w:p>
        </w:tc>
      </w:tr>
    </w:tbl>
    <w:p w14:paraId="4252E617" w14:textId="77777777" w:rsidR="000B6E82" w:rsidRPr="003C6DE1"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príloha Opis projektu.</w:t>
      </w:r>
    </w:p>
    <w:p w14:paraId="0151E0F1" w14:textId="77777777" w:rsidR="000B6E82" w:rsidRPr="003C6DE1"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príspevok projektu k sociálnym a environmentálnym aspektom VOD. Následne vyhodnotí kritérium (2/1/0) v zmysle popisu aplikácie hodnotiaceho kritéria, pričom hodnotí príspevok aktivít projektu k nasledovným oblastiam: </w:t>
      </w:r>
    </w:p>
    <w:p w14:paraId="3D2F3632"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eliminácia negatívnych vplyvo</w:t>
      </w:r>
      <w:r w:rsidR="00DC23B0">
        <w:rPr>
          <w:rFonts w:ascii="Arial" w:hAnsi="Arial" w:cs="Arial"/>
          <w:color w:val="000000" w:themeColor="text1"/>
          <w:sz w:val="19"/>
          <w:szCs w:val="19"/>
          <w:lang w:val="sk-SK"/>
        </w:rPr>
        <w:t>v dopravy na životné prostredie,</w:t>
      </w:r>
    </w:p>
    <w:p w14:paraId="573F024B"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podmienok a prístupnosti VOD</w:t>
      </w:r>
      <w:r w:rsidR="00DC23B0">
        <w:rPr>
          <w:rFonts w:ascii="Arial" w:hAnsi="Arial" w:cs="Arial"/>
          <w:color w:val="000000" w:themeColor="text1"/>
          <w:sz w:val="19"/>
          <w:szCs w:val="19"/>
          <w:lang w:val="sk-SK"/>
        </w:rPr>
        <w:t xml:space="preserve"> pre zdravotne postihnuté osoby,</w:t>
      </w:r>
    </w:p>
    <w:p w14:paraId="2747CC4B"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zvýšenie bezpečnosti zraniteľných účastníkov cestnej premávky.</w:t>
      </w:r>
    </w:p>
    <w:p w14:paraId="087512F2" w14:textId="77777777" w:rsidR="00E573FD"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3C9F44C0" w14:textId="77777777" w:rsidR="00A602D3" w:rsidRDefault="00A602D3" w:rsidP="00BE7DF0">
      <w:pPr>
        <w:spacing w:before="120" w:after="120" w:line="288" w:lineRule="auto"/>
        <w:jc w:val="both"/>
        <w:rPr>
          <w:rFonts w:ascii="Arial" w:hAnsi="Arial" w:cs="Arial"/>
          <w:color w:val="000000" w:themeColor="text1"/>
          <w:sz w:val="19"/>
          <w:szCs w:val="19"/>
        </w:rPr>
      </w:pPr>
    </w:p>
    <w:p w14:paraId="451D5756" w14:textId="77777777" w:rsidR="00A602D3" w:rsidRDefault="00A602D3" w:rsidP="00BE7DF0">
      <w:pPr>
        <w:spacing w:before="120" w:after="120" w:line="288" w:lineRule="auto"/>
        <w:jc w:val="both"/>
        <w:rPr>
          <w:rFonts w:ascii="Arial" w:hAnsi="Arial" w:cs="Arial"/>
          <w:color w:val="000000" w:themeColor="text1"/>
          <w:sz w:val="19"/>
          <w:szCs w:val="19"/>
        </w:rPr>
      </w:pPr>
    </w:p>
    <w:p w14:paraId="11AC5310" w14:textId="77777777" w:rsidR="00A602D3" w:rsidRDefault="00A602D3" w:rsidP="00BE7DF0">
      <w:pPr>
        <w:spacing w:before="120" w:after="120" w:line="288" w:lineRule="auto"/>
        <w:jc w:val="both"/>
        <w:rPr>
          <w:rFonts w:ascii="Arial" w:hAnsi="Arial" w:cs="Arial"/>
          <w:color w:val="000000" w:themeColor="text1"/>
          <w:sz w:val="19"/>
          <w:szCs w:val="19"/>
        </w:rPr>
      </w:pPr>
    </w:p>
    <w:p w14:paraId="1AFB57F8" w14:textId="77777777" w:rsidR="00A602D3" w:rsidRDefault="00A602D3" w:rsidP="00BE7DF0">
      <w:pPr>
        <w:spacing w:before="120" w:after="120" w:line="288" w:lineRule="auto"/>
        <w:jc w:val="both"/>
        <w:rPr>
          <w:rFonts w:ascii="Arial" w:hAnsi="Arial" w:cs="Arial"/>
          <w:color w:val="000000" w:themeColor="text1"/>
          <w:sz w:val="19"/>
          <w:szCs w:val="19"/>
        </w:rPr>
      </w:pPr>
    </w:p>
    <w:p w14:paraId="376A7FB0" w14:textId="77777777" w:rsidR="00A602D3" w:rsidRDefault="00A602D3" w:rsidP="00BE7DF0">
      <w:pPr>
        <w:spacing w:before="120" w:after="120" w:line="288" w:lineRule="auto"/>
        <w:jc w:val="both"/>
        <w:rPr>
          <w:rFonts w:ascii="Arial" w:hAnsi="Arial" w:cs="Arial"/>
          <w:color w:val="000000" w:themeColor="text1"/>
          <w:sz w:val="19"/>
          <w:szCs w:val="19"/>
        </w:rPr>
      </w:pPr>
    </w:p>
    <w:p w14:paraId="0BB15E6E" w14:textId="77777777" w:rsidR="00A602D3" w:rsidRDefault="00A602D3" w:rsidP="00BE7DF0">
      <w:pPr>
        <w:spacing w:before="120" w:after="120" w:line="288" w:lineRule="auto"/>
        <w:jc w:val="both"/>
        <w:rPr>
          <w:rFonts w:ascii="Arial" w:hAnsi="Arial" w:cs="Arial"/>
          <w:color w:val="000000" w:themeColor="text1"/>
          <w:sz w:val="19"/>
          <w:szCs w:val="19"/>
        </w:rPr>
      </w:pPr>
    </w:p>
    <w:p w14:paraId="2E804D1F" w14:textId="77777777" w:rsidR="00A602D3" w:rsidRDefault="00A602D3" w:rsidP="00BE7DF0">
      <w:pPr>
        <w:spacing w:before="120" w:after="120" w:line="288" w:lineRule="auto"/>
        <w:jc w:val="both"/>
        <w:rPr>
          <w:rFonts w:ascii="Arial" w:hAnsi="Arial" w:cs="Arial"/>
          <w:color w:val="000000" w:themeColor="text1"/>
          <w:sz w:val="19"/>
          <w:szCs w:val="19"/>
        </w:rPr>
      </w:pPr>
    </w:p>
    <w:p w14:paraId="0B1B69B8" w14:textId="77777777" w:rsidR="00A602D3" w:rsidRDefault="00A602D3" w:rsidP="00BE7DF0">
      <w:pPr>
        <w:spacing w:before="120" w:after="120" w:line="288" w:lineRule="auto"/>
        <w:jc w:val="both"/>
        <w:rPr>
          <w:rFonts w:ascii="Arial" w:hAnsi="Arial" w:cs="Arial"/>
          <w:color w:val="000000" w:themeColor="text1"/>
          <w:sz w:val="19"/>
          <w:szCs w:val="19"/>
        </w:rPr>
      </w:pPr>
    </w:p>
    <w:p w14:paraId="35B367F3" w14:textId="77777777" w:rsidR="00A602D3" w:rsidRDefault="00A602D3" w:rsidP="00BE7DF0">
      <w:pPr>
        <w:spacing w:before="120" w:after="120" w:line="288" w:lineRule="auto"/>
        <w:jc w:val="both"/>
        <w:rPr>
          <w:rFonts w:ascii="Arial" w:hAnsi="Arial" w:cs="Arial"/>
          <w:color w:val="000000" w:themeColor="text1"/>
          <w:sz w:val="19"/>
          <w:szCs w:val="19"/>
        </w:rPr>
      </w:pPr>
    </w:p>
    <w:p w14:paraId="3EA7A048" w14:textId="77777777" w:rsidR="00A602D3" w:rsidRPr="003C6DE1" w:rsidRDefault="00A602D3" w:rsidP="00BE7DF0">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15"/>
        <w:gridCol w:w="14378"/>
      </w:tblGrid>
      <w:tr w:rsidR="00137E61" w:rsidRPr="003C6DE1" w14:paraId="2CA0040B" w14:textId="77777777" w:rsidTr="00A602D3">
        <w:trPr>
          <w:trHeight w:val="440"/>
        </w:trPr>
        <w:tc>
          <w:tcPr>
            <w:tcW w:w="20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647C26" w14:textId="77777777" w:rsidR="00137E61" w:rsidRPr="003C6DE1" w:rsidRDefault="00137E61"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3.</w:t>
            </w:r>
          </w:p>
        </w:tc>
        <w:tc>
          <w:tcPr>
            <w:tcW w:w="479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FFB740E" w14:textId="77777777" w:rsidR="00137E61" w:rsidRPr="003C6DE1" w:rsidRDefault="00137E61"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11C7F45D" w14:textId="77777777" w:rsidR="00150136" w:rsidRPr="003C6DE1" w:rsidRDefault="00150136" w:rsidP="00B25E8D">
      <w:pPr>
        <w:spacing w:after="0"/>
        <w:rPr>
          <w:rFonts w:ascii="Arial" w:hAnsi="Arial" w:cs="Arial"/>
        </w:rPr>
      </w:pPr>
    </w:p>
    <w:tbl>
      <w:tblPr>
        <w:tblStyle w:val="TableGrid4"/>
        <w:tblW w:w="4956" w:type="pct"/>
        <w:tblLayout w:type="fixed"/>
        <w:tblLook w:val="04A0" w:firstRow="1" w:lastRow="0" w:firstColumn="1" w:lastColumn="0" w:noHBand="0" w:noVBand="1"/>
      </w:tblPr>
      <w:tblGrid>
        <w:gridCol w:w="615"/>
        <w:gridCol w:w="2564"/>
        <w:gridCol w:w="4021"/>
        <w:gridCol w:w="1322"/>
        <w:gridCol w:w="1502"/>
        <w:gridCol w:w="4969"/>
      </w:tblGrid>
      <w:tr w:rsidR="00137E61" w:rsidRPr="003C6DE1" w14:paraId="1E90C635" w14:textId="77777777" w:rsidTr="00A602D3">
        <w:trPr>
          <w:trHeight w:val="397"/>
          <w:tblHeader/>
        </w:trPr>
        <w:tc>
          <w:tcPr>
            <w:tcW w:w="20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F64982" w14:textId="77777777" w:rsidR="00137E61" w:rsidRPr="003C6DE1" w:rsidRDefault="00137E61"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5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6EE323" w14:textId="77777777" w:rsidR="00137E61" w:rsidRPr="003C6DE1" w:rsidRDefault="00137E61"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E0C6032" w14:textId="77777777" w:rsidR="00137E61" w:rsidRPr="003C6DE1" w:rsidRDefault="00137E61"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D35DFE" w14:textId="77777777" w:rsidR="00137E61" w:rsidRPr="003C6DE1" w:rsidRDefault="00137E61" w:rsidP="00B01AB6">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C9AE9E" w14:textId="77777777" w:rsidR="00137E61" w:rsidRPr="003C6DE1" w:rsidRDefault="00137E61" w:rsidP="00B01AB6">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5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3CB8F7" w14:textId="77777777" w:rsidR="00137E61" w:rsidRPr="003C6DE1" w:rsidRDefault="00137E61"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289FB22B" w14:textId="77777777" w:rsidTr="00A602D3">
        <w:trPr>
          <w:trHeight w:val="510"/>
        </w:trPr>
        <w:tc>
          <w:tcPr>
            <w:tcW w:w="205" w:type="pct"/>
            <w:vMerge w:val="restart"/>
            <w:tcBorders>
              <w:top w:val="single" w:sz="4" w:space="0" w:color="auto"/>
              <w:left w:val="single" w:sz="4" w:space="0" w:color="auto"/>
              <w:bottom w:val="single" w:sz="4" w:space="0" w:color="auto"/>
              <w:right w:val="single" w:sz="4" w:space="0" w:color="auto"/>
            </w:tcBorders>
            <w:vAlign w:val="center"/>
            <w:hideMark/>
          </w:tcPr>
          <w:p w14:paraId="33109714" w14:textId="77777777" w:rsidR="00D41396" w:rsidRPr="003C6DE1" w:rsidRDefault="00D41396" w:rsidP="00AD611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55" w:type="pct"/>
            <w:vMerge w:val="restart"/>
            <w:tcBorders>
              <w:top w:val="single" w:sz="4" w:space="0" w:color="auto"/>
              <w:left w:val="single" w:sz="4" w:space="0" w:color="auto"/>
              <w:bottom w:val="single" w:sz="4" w:space="0" w:color="auto"/>
              <w:right w:val="single" w:sz="4" w:space="0" w:color="auto"/>
            </w:tcBorders>
            <w:vAlign w:val="center"/>
            <w:hideMark/>
          </w:tcPr>
          <w:p w14:paraId="1E809A1B" w14:textId="77777777" w:rsidR="00D41396" w:rsidRPr="003C6DE1" w:rsidRDefault="00D41396"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1341" w:type="pct"/>
            <w:vMerge w:val="restart"/>
            <w:tcBorders>
              <w:top w:val="single" w:sz="4" w:space="0" w:color="auto"/>
              <w:left w:val="single" w:sz="4" w:space="0" w:color="auto"/>
              <w:bottom w:val="single" w:sz="4" w:space="0" w:color="auto"/>
              <w:right w:val="single" w:sz="4" w:space="0" w:color="auto"/>
            </w:tcBorders>
            <w:vAlign w:val="center"/>
          </w:tcPr>
          <w:p w14:paraId="46A4CE5B" w14:textId="77777777" w:rsidR="00D41396" w:rsidRPr="00EF7063" w:rsidRDefault="00D41396" w:rsidP="00B25E8D">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3B8D5D03" w14:textId="77777777" w:rsidR="00D41396" w:rsidRPr="004D7ADC" w:rsidRDefault="00D41396" w:rsidP="00B25E8D">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p w14:paraId="393621C5" w14:textId="77777777" w:rsidR="00D41396" w:rsidRPr="004D7ADC" w:rsidRDefault="00D41396" w:rsidP="00AD6113">
            <w:pPr>
              <w:spacing w:line="288" w:lineRule="auto"/>
              <w:rPr>
                <w:rFonts w:ascii="Arial" w:hAnsi="Arial" w:cs="Arial"/>
                <w:color w:val="000000" w:themeColor="text1"/>
                <w:sz w:val="19"/>
                <w:szCs w:val="19"/>
              </w:rPr>
            </w:pPr>
          </w:p>
          <w:p w14:paraId="6CBA48B2" w14:textId="77777777" w:rsidR="00D41396" w:rsidRPr="004D7ADC" w:rsidRDefault="00D41396" w:rsidP="00AD6113">
            <w:pPr>
              <w:spacing w:line="288" w:lineRule="auto"/>
              <w:rPr>
                <w:rFonts w:ascii="Arial" w:hAnsi="Arial" w:cs="Arial"/>
                <w:color w:val="000000" w:themeColor="text1"/>
                <w:sz w:val="19"/>
                <w:szCs w:val="19"/>
              </w:rPr>
            </w:pPr>
          </w:p>
          <w:p w14:paraId="4183D577" w14:textId="77777777" w:rsidR="00D41396" w:rsidRPr="004D7ADC" w:rsidRDefault="00D41396" w:rsidP="00AD6113">
            <w:pPr>
              <w:spacing w:line="288" w:lineRule="auto"/>
              <w:rPr>
                <w:rFonts w:ascii="Arial" w:hAnsi="Arial" w:cs="Arial"/>
                <w:color w:val="000000" w:themeColor="text1"/>
                <w:sz w:val="19"/>
                <w:szCs w:val="19"/>
              </w:rPr>
            </w:pPr>
          </w:p>
          <w:p w14:paraId="79A1195B" w14:textId="77777777" w:rsidR="00D41396" w:rsidRPr="004D7ADC" w:rsidRDefault="00D41396" w:rsidP="00AD6113">
            <w:pPr>
              <w:spacing w:line="288" w:lineRule="auto"/>
              <w:rPr>
                <w:rFonts w:ascii="Arial" w:hAnsi="Arial" w:cs="Arial"/>
                <w:color w:val="000000" w:themeColor="text1"/>
                <w:sz w:val="19"/>
                <w:szCs w:val="19"/>
              </w:rPr>
            </w:pPr>
          </w:p>
          <w:p w14:paraId="3456C42D" w14:textId="77777777" w:rsidR="00D41396" w:rsidRPr="004D7ADC" w:rsidRDefault="00D41396" w:rsidP="00AD6113">
            <w:pPr>
              <w:spacing w:line="288" w:lineRule="auto"/>
              <w:rPr>
                <w:rFonts w:ascii="Arial" w:hAnsi="Arial" w:cs="Arial"/>
                <w:color w:val="000000" w:themeColor="text1"/>
                <w:sz w:val="19"/>
                <w:szCs w:val="19"/>
              </w:rPr>
            </w:pPr>
          </w:p>
          <w:p w14:paraId="7FB0BF98" w14:textId="77777777" w:rsidR="00D41396" w:rsidRPr="004D7ADC" w:rsidRDefault="00D41396" w:rsidP="00AD6113">
            <w:pPr>
              <w:spacing w:line="288" w:lineRule="auto"/>
              <w:rPr>
                <w:rFonts w:ascii="Arial" w:hAnsi="Arial" w:cs="Arial"/>
                <w:color w:val="000000" w:themeColor="text1"/>
                <w:sz w:val="19"/>
                <w:szCs w:val="19"/>
              </w:rPr>
            </w:pPr>
          </w:p>
          <w:p w14:paraId="3AB334D6" w14:textId="77777777" w:rsidR="00D41396" w:rsidRPr="003C6DE1" w:rsidRDefault="00D41396" w:rsidP="00AD6113">
            <w:pPr>
              <w:spacing w:line="288" w:lineRule="auto"/>
              <w:rPr>
                <w:rFonts w:ascii="Arial" w:hAnsi="Arial" w:cs="Arial"/>
                <w:color w:val="000000" w:themeColor="text1"/>
                <w:sz w:val="19"/>
                <w:szCs w:val="19"/>
              </w:rPr>
            </w:pPr>
          </w:p>
        </w:tc>
        <w:tc>
          <w:tcPr>
            <w:tcW w:w="441" w:type="pct"/>
            <w:vMerge w:val="restart"/>
            <w:tcBorders>
              <w:top w:val="single" w:sz="4" w:space="0" w:color="auto"/>
              <w:left w:val="single" w:sz="4" w:space="0" w:color="auto"/>
              <w:bottom w:val="single" w:sz="4" w:space="0" w:color="auto"/>
              <w:right w:val="single" w:sz="4" w:space="0" w:color="auto"/>
            </w:tcBorders>
            <w:vAlign w:val="center"/>
          </w:tcPr>
          <w:p w14:paraId="07FED115" w14:textId="77777777" w:rsidR="00D41396" w:rsidRPr="004D7ADC" w:rsidRDefault="00D41396"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55A7D637" w14:textId="77777777" w:rsidR="00D41396" w:rsidRPr="003C6DE1" w:rsidRDefault="00D41396" w:rsidP="00AD611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22D1CFAD" w14:textId="77777777" w:rsidR="00D41396" w:rsidRPr="003C6DE1" w:rsidRDefault="00D41396"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657" w:type="pct"/>
            <w:tcBorders>
              <w:top w:val="single" w:sz="4" w:space="0" w:color="auto"/>
              <w:left w:val="single" w:sz="4" w:space="0" w:color="auto"/>
              <w:bottom w:val="single" w:sz="4" w:space="0" w:color="auto"/>
              <w:right w:val="single" w:sz="4" w:space="0" w:color="auto"/>
            </w:tcBorders>
            <w:vAlign w:val="center"/>
            <w:hideMark/>
          </w:tcPr>
          <w:p w14:paraId="6618F590" w14:textId="77777777" w:rsidR="00D41396" w:rsidRPr="004D7ADC"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66918DB8" w14:textId="77777777" w:rsidR="00D41396" w:rsidRPr="004D7ADC"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78F6C812" w14:textId="77777777" w:rsidR="00D41396" w:rsidRPr="004D7ADC" w:rsidRDefault="00D41396" w:rsidP="00B25E8D">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E6660E3" w14:textId="77777777" w:rsidR="00D41396" w:rsidRPr="003C6DE1" w:rsidRDefault="00D41396" w:rsidP="00B25E8D">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D41396" w:rsidRPr="003C6DE1" w14:paraId="1FD96E44" w14:textId="77777777" w:rsidTr="00A602D3">
        <w:trPr>
          <w:trHeight w:val="495"/>
        </w:trPr>
        <w:tc>
          <w:tcPr>
            <w:tcW w:w="205" w:type="pct"/>
            <w:vMerge/>
            <w:tcBorders>
              <w:top w:val="single" w:sz="4" w:space="0" w:color="auto"/>
              <w:left w:val="single" w:sz="4" w:space="0" w:color="auto"/>
              <w:bottom w:val="single" w:sz="4" w:space="0" w:color="auto"/>
              <w:right w:val="single" w:sz="4" w:space="0" w:color="auto"/>
            </w:tcBorders>
            <w:vAlign w:val="center"/>
            <w:hideMark/>
          </w:tcPr>
          <w:p w14:paraId="1182DCF6"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14:paraId="64638BD4"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341" w:type="pct"/>
            <w:vMerge/>
            <w:tcBorders>
              <w:top w:val="single" w:sz="4" w:space="0" w:color="auto"/>
              <w:left w:val="single" w:sz="4" w:space="0" w:color="auto"/>
              <w:bottom w:val="single" w:sz="4" w:space="0" w:color="auto"/>
              <w:right w:val="single" w:sz="4" w:space="0" w:color="auto"/>
            </w:tcBorders>
            <w:vAlign w:val="center"/>
            <w:hideMark/>
          </w:tcPr>
          <w:p w14:paraId="59F82246"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1F47C49A"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1F4E1460"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1</w:t>
            </w:r>
          </w:p>
        </w:tc>
        <w:tc>
          <w:tcPr>
            <w:tcW w:w="1657" w:type="pct"/>
            <w:tcBorders>
              <w:top w:val="single" w:sz="4" w:space="0" w:color="auto"/>
              <w:left w:val="single" w:sz="4" w:space="0" w:color="auto"/>
              <w:bottom w:val="single" w:sz="4" w:space="0" w:color="auto"/>
              <w:right w:val="single" w:sz="4" w:space="0" w:color="auto"/>
            </w:tcBorders>
            <w:vAlign w:val="center"/>
            <w:hideMark/>
          </w:tcPr>
          <w:p w14:paraId="117064D8"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D41396" w:rsidRPr="003C6DE1" w14:paraId="575382EC" w14:textId="77777777" w:rsidTr="00A602D3">
        <w:trPr>
          <w:trHeight w:val="420"/>
        </w:trPr>
        <w:tc>
          <w:tcPr>
            <w:tcW w:w="205" w:type="pct"/>
            <w:vMerge/>
            <w:tcBorders>
              <w:top w:val="single" w:sz="4" w:space="0" w:color="auto"/>
              <w:left w:val="single" w:sz="4" w:space="0" w:color="auto"/>
              <w:bottom w:val="single" w:sz="4" w:space="0" w:color="auto"/>
              <w:right w:val="single" w:sz="4" w:space="0" w:color="auto"/>
            </w:tcBorders>
            <w:vAlign w:val="center"/>
            <w:hideMark/>
          </w:tcPr>
          <w:p w14:paraId="7367D83A"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14:paraId="71DF2BBE"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341" w:type="pct"/>
            <w:vMerge/>
            <w:tcBorders>
              <w:top w:val="single" w:sz="4" w:space="0" w:color="auto"/>
              <w:left w:val="single" w:sz="4" w:space="0" w:color="auto"/>
              <w:bottom w:val="single" w:sz="4" w:space="0" w:color="auto"/>
              <w:right w:val="single" w:sz="4" w:space="0" w:color="auto"/>
            </w:tcBorders>
            <w:vAlign w:val="center"/>
            <w:hideMark/>
          </w:tcPr>
          <w:p w14:paraId="199E0FD6"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5FD2494D"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152F088"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657" w:type="pct"/>
            <w:tcBorders>
              <w:top w:val="single" w:sz="4" w:space="0" w:color="auto"/>
              <w:left w:val="single" w:sz="4" w:space="0" w:color="auto"/>
              <w:bottom w:val="single" w:sz="4" w:space="0" w:color="auto"/>
              <w:right w:val="single" w:sz="4" w:space="0" w:color="auto"/>
            </w:tcBorders>
            <w:vAlign w:val="center"/>
            <w:hideMark/>
          </w:tcPr>
          <w:p w14:paraId="05E257EB"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 nekompletný projektový tím. Nedostatky administratívnych kapacít ohrozujú správne riadenie a implementáciu projektu.</w:t>
            </w:r>
          </w:p>
        </w:tc>
      </w:tr>
    </w:tbl>
    <w:p w14:paraId="3FBCBD2D" w14:textId="77777777" w:rsidR="00A602D3" w:rsidRDefault="00A602D3" w:rsidP="00BE7DF0">
      <w:pPr>
        <w:spacing w:before="120" w:after="120" w:line="288" w:lineRule="auto"/>
        <w:jc w:val="both"/>
        <w:rPr>
          <w:rFonts w:ascii="Arial" w:hAnsi="Arial" w:cs="Arial"/>
          <w:color w:val="000000" w:themeColor="text1"/>
          <w:sz w:val="19"/>
          <w:szCs w:val="19"/>
        </w:rPr>
      </w:pPr>
    </w:p>
    <w:p w14:paraId="39D28C8C" w14:textId="77777777" w:rsidR="008F6695" w:rsidRPr="003C6DE1" w:rsidRDefault="008F6695"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informácie uvedené v </w:t>
      </w:r>
      <w:r w:rsidR="00B250C3" w:rsidRPr="00797B60">
        <w:rPr>
          <w:rFonts w:ascii="Arial" w:hAnsi="Arial" w:cs="Arial"/>
          <w:color w:val="000000" w:themeColor="text1"/>
          <w:sz w:val="19"/>
          <w:szCs w:val="19"/>
        </w:rPr>
        <w:t>časti</w:t>
      </w:r>
      <w:r w:rsidR="00B250C3">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5D66B784" w14:textId="77777777"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489B28EE" w14:textId="79E100F4" w:rsidR="008F6695" w:rsidRPr="00D06955"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7A0193">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037E1479" w14:textId="6D11F68B" w:rsidR="008F6695" w:rsidRPr="00857CFE"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F45962">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16E4098D" w14:textId="5F9D373E"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 a to najmä:</w:t>
      </w:r>
    </w:p>
    <w:p w14:paraId="454F246A" w14:textId="2D5D3697"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DC23B0">
        <w:rPr>
          <w:rFonts w:ascii="Arial" w:hAnsi="Arial" w:cs="Arial"/>
          <w:color w:val="000000" w:themeColor="text1"/>
          <w:sz w:val="19"/>
          <w:szCs w:val="19"/>
          <w:lang w:val="sk-SK"/>
        </w:rPr>
        <w:t xml:space="preserve">, manažér pre </w:t>
      </w:r>
      <w:r w:rsidR="001B23BD">
        <w:rPr>
          <w:rFonts w:ascii="Arial" w:hAnsi="Arial" w:cs="Arial"/>
          <w:color w:val="000000" w:themeColor="text1"/>
          <w:sz w:val="19"/>
          <w:szCs w:val="19"/>
          <w:lang w:val="sk-SK"/>
        </w:rPr>
        <w:t xml:space="preserve">verejné obstarávanie </w:t>
      </w:r>
      <w:r w:rsidR="00DC23B0">
        <w:rPr>
          <w:rFonts w:ascii="Arial" w:hAnsi="Arial" w:cs="Arial"/>
          <w:color w:val="000000" w:themeColor="text1"/>
          <w:sz w:val="19"/>
          <w:szCs w:val="19"/>
          <w:lang w:val="sk-SK"/>
        </w:rPr>
        <w:t>a pod.),</w:t>
      </w:r>
    </w:p>
    <w:p w14:paraId="0834C736" w14:textId="2D8F9F5A"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1B23BD">
        <w:rPr>
          <w:rFonts w:ascii="Arial" w:hAnsi="Arial" w:cs="Arial"/>
          <w:color w:val="000000" w:themeColor="text1"/>
          <w:sz w:val="19"/>
          <w:szCs w:val="19"/>
          <w:lang w:val="sk-SK"/>
        </w:rPr>
        <w:t>konkrétnych osôb</w:t>
      </w:r>
      <w:r w:rsidR="001B23BD"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 xml:space="preserve">jednotlivých </w:t>
      </w:r>
      <w:r w:rsidR="001B23BD" w:rsidRPr="003C6DE1">
        <w:rPr>
          <w:rFonts w:ascii="Arial" w:hAnsi="Arial" w:cs="Arial"/>
          <w:color w:val="000000" w:themeColor="text1"/>
          <w:sz w:val="19"/>
          <w:szCs w:val="19"/>
          <w:lang w:val="sk-SK"/>
        </w:rPr>
        <w:t>členo</w:t>
      </w:r>
      <w:r w:rsidR="001B23BD">
        <w:rPr>
          <w:rFonts w:ascii="Arial" w:hAnsi="Arial" w:cs="Arial"/>
          <w:color w:val="000000" w:themeColor="text1"/>
          <w:sz w:val="19"/>
          <w:szCs w:val="19"/>
          <w:lang w:val="sk-SK"/>
        </w:rPr>
        <w:t>v</w:t>
      </w:r>
      <w:r w:rsidR="001B23BD"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tímu</w:t>
      </w:r>
      <w:r>
        <w:rPr>
          <w:rFonts w:ascii="Arial" w:hAnsi="Arial" w:cs="Arial"/>
          <w:color w:val="000000" w:themeColor="text1"/>
          <w:sz w:val="19"/>
          <w:szCs w:val="19"/>
          <w:lang w:val="sk-SK"/>
        </w:rPr>
        <w:t>, resp. uvedenie kvalifikačných požiadaviek na jednotlivé pozície</w:t>
      </w:r>
      <w:r w:rsidR="00DC23B0">
        <w:rPr>
          <w:rFonts w:ascii="Arial" w:hAnsi="Arial" w:cs="Arial"/>
          <w:color w:val="000000" w:themeColor="text1"/>
          <w:sz w:val="19"/>
          <w:szCs w:val="19"/>
          <w:lang w:val="sk-SK"/>
        </w:rPr>
        <w:t>),</w:t>
      </w:r>
    </w:p>
    <w:p w14:paraId="6BCB07C7" w14:textId="77777777"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66F66117" w14:textId="77777777"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14F79CAE" w14:textId="77777777" w:rsidR="008F6695" w:rsidRDefault="008F6695"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6B24B14" w14:textId="77777777" w:rsidR="00A602D3" w:rsidRDefault="00A602D3" w:rsidP="001519B7">
      <w:pPr>
        <w:spacing w:before="120" w:after="120" w:line="288" w:lineRule="auto"/>
        <w:jc w:val="both"/>
        <w:rPr>
          <w:rFonts w:ascii="Arial" w:hAnsi="Arial" w:cs="Arial"/>
          <w:color w:val="000000" w:themeColor="text1"/>
          <w:sz w:val="19"/>
          <w:szCs w:val="19"/>
        </w:rPr>
      </w:pPr>
    </w:p>
    <w:p w14:paraId="40F70F0A" w14:textId="77777777" w:rsidR="00A602D3" w:rsidRDefault="00A602D3" w:rsidP="001519B7">
      <w:pPr>
        <w:spacing w:before="120" w:after="120" w:line="288" w:lineRule="auto"/>
        <w:jc w:val="both"/>
        <w:rPr>
          <w:rFonts w:ascii="Arial" w:hAnsi="Arial" w:cs="Arial"/>
          <w:color w:val="000000" w:themeColor="text1"/>
          <w:sz w:val="19"/>
          <w:szCs w:val="19"/>
        </w:rPr>
      </w:pPr>
    </w:p>
    <w:p w14:paraId="6108C521" w14:textId="77777777" w:rsidR="00A602D3" w:rsidRDefault="00A602D3" w:rsidP="001519B7">
      <w:pPr>
        <w:spacing w:before="120" w:after="120" w:line="288" w:lineRule="auto"/>
        <w:jc w:val="both"/>
        <w:rPr>
          <w:rFonts w:ascii="Arial" w:hAnsi="Arial" w:cs="Arial"/>
          <w:color w:val="000000" w:themeColor="text1"/>
          <w:sz w:val="19"/>
          <w:szCs w:val="19"/>
        </w:rPr>
      </w:pPr>
    </w:p>
    <w:p w14:paraId="287F5C4E" w14:textId="77777777" w:rsidR="00A602D3" w:rsidRDefault="00A602D3" w:rsidP="001519B7">
      <w:pPr>
        <w:spacing w:before="120" w:after="120" w:line="288" w:lineRule="auto"/>
        <w:jc w:val="both"/>
        <w:rPr>
          <w:rFonts w:ascii="Arial" w:hAnsi="Arial" w:cs="Arial"/>
          <w:color w:val="000000" w:themeColor="text1"/>
          <w:sz w:val="19"/>
          <w:szCs w:val="19"/>
        </w:rPr>
      </w:pPr>
    </w:p>
    <w:p w14:paraId="3904E398" w14:textId="77777777" w:rsidR="00A602D3" w:rsidRDefault="00A602D3" w:rsidP="001519B7">
      <w:pPr>
        <w:spacing w:before="120" w:after="120" w:line="288" w:lineRule="auto"/>
        <w:jc w:val="both"/>
        <w:rPr>
          <w:rFonts w:ascii="Arial" w:hAnsi="Arial" w:cs="Arial"/>
          <w:color w:val="000000" w:themeColor="text1"/>
          <w:sz w:val="19"/>
          <w:szCs w:val="19"/>
        </w:rPr>
      </w:pPr>
    </w:p>
    <w:p w14:paraId="0B9C0E19" w14:textId="77777777" w:rsidR="00A602D3" w:rsidRDefault="00A602D3" w:rsidP="001519B7">
      <w:pPr>
        <w:spacing w:before="120" w:after="120" w:line="288" w:lineRule="auto"/>
        <w:jc w:val="both"/>
        <w:rPr>
          <w:rFonts w:ascii="Arial" w:hAnsi="Arial" w:cs="Arial"/>
          <w:color w:val="000000" w:themeColor="text1"/>
          <w:sz w:val="19"/>
          <w:szCs w:val="19"/>
        </w:rPr>
      </w:pPr>
    </w:p>
    <w:p w14:paraId="7CD57A51" w14:textId="77777777" w:rsidR="00A602D3" w:rsidRDefault="00A602D3" w:rsidP="001519B7">
      <w:pPr>
        <w:spacing w:before="120" w:after="120" w:line="288" w:lineRule="auto"/>
        <w:jc w:val="both"/>
        <w:rPr>
          <w:rFonts w:ascii="Arial" w:hAnsi="Arial" w:cs="Arial"/>
          <w:color w:val="000000" w:themeColor="text1"/>
          <w:sz w:val="19"/>
          <w:szCs w:val="19"/>
        </w:rPr>
      </w:pPr>
    </w:p>
    <w:p w14:paraId="24C28032" w14:textId="77777777" w:rsidR="00A602D3" w:rsidRPr="003C6DE1" w:rsidRDefault="00A602D3" w:rsidP="001519B7">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567"/>
        <w:gridCol w:w="2562"/>
        <w:gridCol w:w="3642"/>
        <w:gridCol w:w="1373"/>
        <w:gridCol w:w="1485"/>
        <w:gridCol w:w="5497"/>
      </w:tblGrid>
      <w:tr w:rsidR="00B25E8D" w:rsidRPr="003C6DE1" w14:paraId="53215F6C" w14:textId="77777777" w:rsidTr="00B25E8D">
        <w:trPr>
          <w:trHeight w:val="397"/>
        </w:trPr>
        <w:tc>
          <w:tcPr>
            <w:tcW w:w="187" w:type="pct"/>
            <w:shd w:val="clear" w:color="auto" w:fill="DEEAF6" w:themeFill="accent1" w:themeFillTint="33"/>
            <w:vAlign w:val="center"/>
            <w:hideMark/>
          </w:tcPr>
          <w:p w14:paraId="7A427335"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7" w:type="pct"/>
            <w:shd w:val="clear" w:color="auto" w:fill="DEEAF6" w:themeFill="accent1" w:themeFillTint="33"/>
            <w:vAlign w:val="center"/>
            <w:hideMark/>
          </w:tcPr>
          <w:p w14:paraId="624ABAB4"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04" w:type="pct"/>
            <w:shd w:val="clear" w:color="auto" w:fill="DEEAF6" w:themeFill="accent1" w:themeFillTint="33"/>
            <w:vAlign w:val="center"/>
            <w:hideMark/>
          </w:tcPr>
          <w:p w14:paraId="67E96E5E"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013C0A55"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1" w:type="pct"/>
            <w:shd w:val="clear" w:color="auto" w:fill="DEEAF6" w:themeFill="accent1" w:themeFillTint="33"/>
            <w:vAlign w:val="center"/>
            <w:hideMark/>
          </w:tcPr>
          <w:p w14:paraId="77650DDB"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817" w:type="pct"/>
            <w:shd w:val="clear" w:color="auto" w:fill="DEEAF6" w:themeFill="accent1" w:themeFillTint="33"/>
            <w:vAlign w:val="center"/>
            <w:hideMark/>
          </w:tcPr>
          <w:p w14:paraId="7AD1867D"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09862CE7" w14:textId="77777777" w:rsidTr="00B25E8D">
        <w:trPr>
          <w:trHeight w:val="435"/>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42568F5F" w14:textId="77777777" w:rsidR="00D41396" w:rsidRPr="003C6DE1" w:rsidRDefault="00D41396"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847" w:type="pct"/>
            <w:vMerge w:val="restart"/>
            <w:tcBorders>
              <w:top w:val="single" w:sz="4" w:space="0" w:color="auto"/>
              <w:left w:val="single" w:sz="4" w:space="0" w:color="auto"/>
              <w:bottom w:val="single" w:sz="4" w:space="0" w:color="auto"/>
              <w:right w:val="single" w:sz="4" w:space="0" w:color="auto"/>
            </w:tcBorders>
            <w:vAlign w:val="center"/>
            <w:hideMark/>
          </w:tcPr>
          <w:p w14:paraId="0DC700E3" w14:textId="77777777" w:rsidR="00D41396" w:rsidRPr="003C6DE1" w:rsidRDefault="00D41396"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1204" w:type="pct"/>
            <w:vMerge w:val="restart"/>
            <w:tcBorders>
              <w:top w:val="single" w:sz="4" w:space="0" w:color="auto"/>
              <w:left w:val="single" w:sz="4" w:space="0" w:color="auto"/>
              <w:bottom w:val="single" w:sz="4" w:space="0" w:color="auto"/>
              <w:right w:val="single" w:sz="4" w:space="0" w:color="auto"/>
            </w:tcBorders>
            <w:vAlign w:val="center"/>
            <w:hideMark/>
          </w:tcPr>
          <w:p w14:paraId="2679C1FC" w14:textId="77777777" w:rsidR="00D41396" w:rsidRPr="003C6DE1" w:rsidRDefault="00D41396"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281398E5" w14:textId="77777777" w:rsidR="00D41396" w:rsidRPr="003C6DE1" w:rsidRDefault="00D41396"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tc>
        <w:tc>
          <w:tcPr>
            <w:tcW w:w="491" w:type="pct"/>
            <w:tcBorders>
              <w:top w:val="single" w:sz="4" w:space="0" w:color="auto"/>
              <w:left w:val="single" w:sz="4" w:space="0" w:color="auto"/>
              <w:bottom w:val="single" w:sz="4" w:space="0" w:color="auto"/>
              <w:right w:val="single" w:sz="4" w:space="0" w:color="auto"/>
            </w:tcBorders>
            <w:vAlign w:val="center"/>
          </w:tcPr>
          <w:p w14:paraId="12DD5373"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817" w:type="pct"/>
            <w:tcBorders>
              <w:top w:val="single" w:sz="4" w:space="0" w:color="auto"/>
              <w:left w:val="single" w:sz="4" w:space="0" w:color="auto"/>
              <w:bottom w:val="single" w:sz="4" w:space="0" w:color="auto"/>
              <w:right w:val="single" w:sz="4" w:space="0" w:color="auto"/>
            </w:tcBorders>
            <w:vAlign w:val="center"/>
            <w:hideMark/>
          </w:tcPr>
          <w:p w14:paraId="4FD7167A"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41396" w:rsidRPr="003C6DE1" w14:paraId="66F3F7FF" w14:textId="77777777" w:rsidTr="00B25E8D">
        <w:trPr>
          <w:trHeight w:val="407"/>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7B754094"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5C3B637A" w14:textId="77777777" w:rsidR="00D41396" w:rsidRPr="003C6DE1" w:rsidRDefault="00D41396" w:rsidP="002B4558">
            <w:pPr>
              <w:spacing w:line="288" w:lineRule="auto"/>
              <w:rPr>
                <w:rFonts w:ascii="Arial" w:hAnsi="Arial" w:cs="Arial"/>
                <w:color w:val="000000" w:themeColor="text1"/>
                <w:sz w:val="19"/>
                <w:szCs w:val="19"/>
              </w:rPr>
            </w:pPr>
          </w:p>
        </w:tc>
        <w:tc>
          <w:tcPr>
            <w:tcW w:w="1204" w:type="pct"/>
            <w:vMerge/>
            <w:tcBorders>
              <w:top w:val="single" w:sz="4" w:space="0" w:color="auto"/>
              <w:left w:val="single" w:sz="4" w:space="0" w:color="auto"/>
              <w:bottom w:val="single" w:sz="4" w:space="0" w:color="auto"/>
              <w:right w:val="single" w:sz="4" w:space="0" w:color="auto"/>
            </w:tcBorders>
            <w:vAlign w:val="center"/>
            <w:hideMark/>
          </w:tcPr>
          <w:p w14:paraId="6D6426F2" w14:textId="77777777" w:rsidR="00D41396" w:rsidRPr="003C6DE1" w:rsidRDefault="00D41396"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3636F3C5" w14:textId="77777777" w:rsidR="00D41396" w:rsidRPr="003C6DE1" w:rsidRDefault="00D41396" w:rsidP="002B4558">
            <w:pPr>
              <w:spacing w:line="288" w:lineRule="auto"/>
              <w:jc w:val="center"/>
              <w:rPr>
                <w:rFonts w:ascii="Arial" w:eastAsia="Helvetica" w:hAnsi="Arial" w:cs="Arial"/>
                <w:color w:val="000000" w:themeColor="text1"/>
                <w:sz w:val="19"/>
                <w:szCs w:val="19"/>
                <w:u w:color="000000"/>
              </w:rPr>
            </w:pPr>
          </w:p>
        </w:tc>
        <w:tc>
          <w:tcPr>
            <w:tcW w:w="491" w:type="pct"/>
            <w:tcBorders>
              <w:top w:val="single" w:sz="4" w:space="0" w:color="auto"/>
              <w:left w:val="single" w:sz="4" w:space="0" w:color="auto"/>
              <w:bottom w:val="single" w:sz="4" w:space="0" w:color="auto"/>
              <w:right w:val="single" w:sz="4" w:space="0" w:color="auto"/>
            </w:tcBorders>
            <w:vAlign w:val="center"/>
          </w:tcPr>
          <w:p w14:paraId="7532AF18"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1817" w:type="pct"/>
            <w:tcBorders>
              <w:top w:val="single" w:sz="4" w:space="0" w:color="auto"/>
              <w:left w:val="single" w:sz="4" w:space="0" w:color="auto"/>
              <w:bottom w:val="single" w:sz="4" w:space="0" w:color="auto"/>
              <w:right w:val="single" w:sz="4" w:space="0" w:color="auto"/>
            </w:tcBorders>
            <w:vAlign w:val="center"/>
            <w:hideMark/>
          </w:tcPr>
          <w:p w14:paraId="34742674"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41396" w:rsidRPr="003C6DE1" w14:paraId="6CDD1631" w14:textId="77777777" w:rsidTr="00B25E8D">
        <w:trPr>
          <w:trHeight w:val="53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387DD2E5"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4E106C30" w14:textId="77777777" w:rsidR="00D41396" w:rsidRPr="003C6DE1" w:rsidRDefault="00D41396" w:rsidP="002B4558">
            <w:pPr>
              <w:spacing w:line="288" w:lineRule="auto"/>
              <w:rPr>
                <w:rFonts w:ascii="Arial" w:hAnsi="Arial" w:cs="Arial"/>
                <w:color w:val="000000" w:themeColor="text1"/>
                <w:sz w:val="19"/>
                <w:szCs w:val="19"/>
              </w:rPr>
            </w:pPr>
          </w:p>
        </w:tc>
        <w:tc>
          <w:tcPr>
            <w:tcW w:w="1204" w:type="pct"/>
            <w:vMerge/>
            <w:tcBorders>
              <w:top w:val="single" w:sz="4" w:space="0" w:color="auto"/>
              <w:left w:val="single" w:sz="4" w:space="0" w:color="auto"/>
              <w:bottom w:val="single" w:sz="4" w:space="0" w:color="auto"/>
              <w:right w:val="single" w:sz="4" w:space="0" w:color="auto"/>
            </w:tcBorders>
            <w:vAlign w:val="center"/>
            <w:hideMark/>
          </w:tcPr>
          <w:p w14:paraId="671354D6" w14:textId="77777777" w:rsidR="00D41396" w:rsidRPr="003C6DE1" w:rsidRDefault="00D41396"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BAA890E" w14:textId="77777777" w:rsidR="00D41396" w:rsidRPr="003C6DE1" w:rsidRDefault="00D41396" w:rsidP="002B4558">
            <w:pPr>
              <w:spacing w:line="288" w:lineRule="auto"/>
              <w:jc w:val="center"/>
              <w:rPr>
                <w:rFonts w:ascii="Arial" w:eastAsia="Helvetica" w:hAnsi="Arial" w:cs="Arial"/>
                <w:color w:val="000000" w:themeColor="text1"/>
                <w:sz w:val="19"/>
                <w:szCs w:val="19"/>
                <w:u w:color="000000"/>
              </w:rPr>
            </w:pPr>
          </w:p>
        </w:tc>
        <w:tc>
          <w:tcPr>
            <w:tcW w:w="491" w:type="pct"/>
            <w:tcBorders>
              <w:top w:val="single" w:sz="4" w:space="0" w:color="auto"/>
              <w:left w:val="single" w:sz="4" w:space="0" w:color="auto"/>
              <w:bottom w:val="single" w:sz="4" w:space="0" w:color="auto"/>
              <w:right w:val="single" w:sz="4" w:space="0" w:color="auto"/>
            </w:tcBorders>
            <w:vAlign w:val="center"/>
            <w:hideMark/>
          </w:tcPr>
          <w:p w14:paraId="0858CCD5"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817" w:type="pct"/>
            <w:tcBorders>
              <w:top w:val="single" w:sz="4" w:space="0" w:color="auto"/>
              <w:left w:val="single" w:sz="4" w:space="0" w:color="auto"/>
              <w:bottom w:val="single" w:sz="4" w:space="0" w:color="auto"/>
              <w:right w:val="single" w:sz="4" w:space="0" w:color="auto"/>
            </w:tcBorders>
            <w:vAlign w:val="center"/>
            <w:hideMark/>
          </w:tcPr>
          <w:p w14:paraId="51B6CCD6"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0EC62A9F" w14:textId="77777777" w:rsidR="00552841" w:rsidRPr="003C6DE1" w:rsidRDefault="00552841"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D46574">
        <w:rPr>
          <w:rFonts w:ascii="Arial" w:hAnsi="Arial" w:cs="Arial"/>
          <w:color w:val="000000" w:themeColor="text1"/>
          <w:sz w:val="19"/>
          <w:szCs w:val="19"/>
        </w:rPr>
        <w:t> </w:t>
      </w:r>
      <w:r w:rsidRPr="003C6DE1">
        <w:rPr>
          <w:rFonts w:ascii="Arial" w:hAnsi="Arial" w:cs="Arial"/>
          <w:color w:val="000000" w:themeColor="text1"/>
          <w:sz w:val="19"/>
          <w:szCs w:val="19"/>
        </w:rPr>
        <w:t>časti</w:t>
      </w:r>
      <w:r w:rsidR="00D46574">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r w:rsidR="00D46574">
        <w:rPr>
          <w:rFonts w:ascii="Arial" w:hAnsi="Arial" w:cs="Arial"/>
          <w:color w:val="000000" w:themeColor="text1"/>
          <w:sz w:val="19"/>
          <w:szCs w:val="19"/>
        </w:rPr>
        <w:t>,</w:t>
      </w:r>
      <w:r w:rsidRPr="003C6DE1">
        <w:rPr>
          <w:rFonts w:ascii="Arial" w:hAnsi="Arial" w:cs="Arial"/>
          <w:color w:val="000000" w:themeColor="text1"/>
          <w:sz w:val="19"/>
          <w:szCs w:val="19"/>
        </w:rPr>
        <w:t xml:space="preserve"> </w:t>
      </w:r>
      <w:r w:rsidR="00D46574" w:rsidRPr="003C6DE1">
        <w:rPr>
          <w:rFonts w:ascii="Arial" w:hAnsi="Arial" w:cs="Arial"/>
          <w:color w:val="000000" w:themeColor="text1"/>
          <w:sz w:val="19"/>
          <w:szCs w:val="19"/>
        </w:rPr>
        <w:t>príloh</w:t>
      </w:r>
      <w:r w:rsidR="00D46574">
        <w:rPr>
          <w:rFonts w:ascii="Arial" w:hAnsi="Arial" w:cs="Arial"/>
          <w:color w:val="000000" w:themeColor="text1"/>
          <w:sz w:val="19"/>
          <w:szCs w:val="19"/>
        </w:rPr>
        <w:t>a</w:t>
      </w:r>
      <w:r w:rsidR="00D46574" w:rsidRPr="003C6DE1">
        <w:rPr>
          <w:rFonts w:ascii="Arial" w:hAnsi="Arial" w:cs="Arial"/>
          <w:color w:val="000000" w:themeColor="text1"/>
          <w:sz w:val="19"/>
          <w:szCs w:val="19"/>
        </w:rPr>
        <w:t xml:space="preserve"> </w:t>
      </w:r>
      <w:r w:rsidRPr="003C6DE1">
        <w:rPr>
          <w:rFonts w:ascii="Arial" w:hAnsi="Arial" w:cs="Arial"/>
          <w:color w:val="000000" w:themeColor="text1"/>
          <w:sz w:val="19"/>
          <w:szCs w:val="19"/>
        </w:rPr>
        <w:t>Opis projektu.</w:t>
      </w:r>
    </w:p>
    <w:p w14:paraId="635DC0FE" w14:textId="77777777" w:rsidR="00552841" w:rsidRPr="003C6DE1" w:rsidRDefault="00552841"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EC1C90F" w14:textId="77777777" w:rsidR="00552841" w:rsidRPr="003C6DE1"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0B4B16CD" w14:textId="77777777" w:rsidR="00552841" w:rsidRPr="00AE2CE5"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5AB65B7C" w14:textId="77777777" w:rsidR="00552841" w:rsidRPr="00AE2CE5"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0E099E9" w14:textId="77777777" w:rsidR="00552841" w:rsidRPr="001519B7" w:rsidRDefault="00552841" w:rsidP="001519B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5000" w:type="pct"/>
        <w:tblLayout w:type="fixed"/>
        <w:tblLook w:val="04A0" w:firstRow="1" w:lastRow="0" w:firstColumn="1" w:lastColumn="0" w:noHBand="0" w:noVBand="1"/>
      </w:tblPr>
      <w:tblGrid>
        <w:gridCol w:w="614"/>
        <w:gridCol w:w="14512"/>
      </w:tblGrid>
      <w:tr w:rsidR="00137E61" w:rsidRPr="003C6DE1" w14:paraId="147F34DF" w14:textId="77777777" w:rsidTr="00F90F7D">
        <w:trPr>
          <w:trHeight w:val="422"/>
        </w:trPr>
        <w:tc>
          <w:tcPr>
            <w:tcW w:w="2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37D4EC4" w14:textId="77777777" w:rsidR="00137E61" w:rsidRPr="003C6DE1" w:rsidRDefault="00137E61"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7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943AE36" w14:textId="77777777" w:rsidR="00137E61" w:rsidRPr="003C6DE1" w:rsidRDefault="00137E61"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6F1C0E06" w14:textId="77777777" w:rsidR="00150136" w:rsidRDefault="00150136" w:rsidP="00B25E8D">
      <w:pPr>
        <w:spacing w:after="0"/>
        <w:rPr>
          <w:rFonts w:ascii="Arial" w:hAnsi="Arial" w:cs="Arial"/>
        </w:rPr>
      </w:pPr>
    </w:p>
    <w:tbl>
      <w:tblPr>
        <w:tblStyle w:val="TableGrid4"/>
        <w:tblW w:w="5005" w:type="pct"/>
        <w:tblLayout w:type="fixed"/>
        <w:tblLook w:val="04A0" w:firstRow="1" w:lastRow="0" w:firstColumn="1" w:lastColumn="0" w:noHBand="0" w:noVBand="1"/>
      </w:tblPr>
      <w:tblGrid>
        <w:gridCol w:w="654"/>
        <w:gridCol w:w="2474"/>
        <w:gridCol w:w="4530"/>
        <w:gridCol w:w="1375"/>
        <w:gridCol w:w="1508"/>
        <w:gridCol w:w="4591"/>
        <w:gridCol w:w="9"/>
      </w:tblGrid>
      <w:tr w:rsidR="00D41396" w:rsidRPr="003C6DE1" w14:paraId="06EEFAD2" w14:textId="77777777" w:rsidTr="00D41396">
        <w:trPr>
          <w:gridAfter w:val="1"/>
          <w:wAfter w:w="3" w:type="pct"/>
          <w:trHeight w:val="397"/>
        </w:trPr>
        <w:tc>
          <w:tcPr>
            <w:tcW w:w="216" w:type="pct"/>
            <w:shd w:val="clear" w:color="auto" w:fill="DEEAF6" w:themeFill="accent1" w:themeFillTint="33"/>
            <w:vAlign w:val="center"/>
            <w:hideMark/>
          </w:tcPr>
          <w:p w14:paraId="2252F32B" w14:textId="77777777" w:rsidR="00D41396" w:rsidRPr="003C6DE1" w:rsidRDefault="00D41396"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17" w:type="pct"/>
            <w:shd w:val="clear" w:color="auto" w:fill="DEEAF6" w:themeFill="accent1" w:themeFillTint="33"/>
            <w:vAlign w:val="center"/>
            <w:hideMark/>
          </w:tcPr>
          <w:p w14:paraId="63477D2E" w14:textId="77777777" w:rsidR="00D41396" w:rsidRPr="003C6DE1" w:rsidRDefault="00D41396"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489A2F44" w14:textId="77777777" w:rsidR="00D41396" w:rsidRPr="003C6DE1" w:rsidRDefault="00D41396"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5E143093" w14:textId="77777777" w:rsidR="00D41396" w:rsidRPr="003C6DE1" w:rsidRDefault="00D41396"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47984E52" w14:textId="77777777" w:rsidR="00D41396" w:rsidRPr="003C6DE1" w:rsidRDefault="00D41396"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16" w:type="pct"/>
            <w:shd w:val="clear" w:color="auto" w:fill="DEEAF6" w:themeFill="accent1" w:themeFillTint="33"/>
            <w:vAlign w:val="center"/>
            <w:hideMark/>
          </w:tcPr>
          <w:p w14:paraId="39016E3D" w14:textId="77777777" w:rsidR="00D41396" w:rsidRPr="003C6DE1" w:rsidRDefault="00D41396"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E45B64" w14:paraId="48FB6380" w14:textId="77777777" w:rsidTr="00B25E8D">
        <w:trPr>
          <w:trHeight w:val="777"/>
        </w:trPr>
        <w:tc>
          <w:tcPr>
            <w:tcW w:w="216" w:type="pct"/>
            <w:vMerge w:val="restart"/>
            <w:tcBorders>
              <w:top w:val="single" w:sz="4" w:space="0" w:color="auto"/>
              <w:left w:val="single" w:sz="4" w:space="0" w:color="auto"/>
              <w:right w:val="single" w:sz="4" w:space="0" w:color="auto"/>
            </w:tcBorders>
            <w:shd w:val="clear" w:color="auto" w:fill="FFFFFF" w:themeFill="background1"/>
            <w:vAlign w:val="center"/>
          </w:tcPr>
          <w:p w14:paraId="191909E8" w14:textId="77777777" w:rsidR="00D41396" w:rsidRPr="00F41AC2" w:rsidRDefault="00D41396" w:rsidP="00B25E8D">
            <w:pPr>
              <w:widowControl w:val="0"/>
              <w:spacing w:line="288" w:lineRule="auto"/>
              <w:ind w:right="2"/>
              <w:jc w:val="center"/>
              <w:rPr>
                <w:rFonts w:ascii="Arial" w:hAnsi="Arial" w:cs="Arial"/>
                <w:bCs/>
                <w:color w:val="000000" w:themeColor="text1"/>
                <w:sz w:val="19"/>
                <w:szCs w:val="19"/>
                <w:u w:color="000000"/>
              </w:rPr>
            </w:pPr>
            <w:r w:rsidRPr="00F41AC2">
              <w:rPr>
                <w:rFonts w:ascii="Arial" w:hAnsi="Arial" w:cs="Arial"/>
                <w:bCs/>
                <w:color w:val="000000" w:themeColor="text1"/>
                <w:sz w:val="19"/>
                <w:szCs w:val="19"/>
                <w:u w:color="000000"/>
              </w:rPr>
              <w:t>4.1</w:t>
            </w:r>
          </w:p>
        </w:tc>
        <w:tc>
          <w:tcPr>
            <w:tcW w:w="817" w:type="pct"/>
            <w:vMerge w:val="restart"/>
            <w:tcBorders>
              <w:top w:val="single" w:sz="4" w:space="0" w:color="auto"/>
              <w:left w:val="single" w:sz="4" w:space="0" w:color="auto"/>
              <w:right w:val="single" w:sz="4" w:space="0" w:color="auto"/>
            </w:tcBorders>
            <w:shd w:val="clear" w:color="auto" w:fill="FFFFFF" w:themeFill="background1"/>
            <w:vAlign w:val="center"/>
          </w:tcPr>
          <w:p w14:paraId="709DC4EC" w14:textId="77777777" w:rsidR="00D41396" w:rsidRPr="004D7ADC" w:rsidRDefault="00D41396" w:rsidP="00B25E8D">
            <w:pPr>
              <w:widowControl w:val="0"/>
              <w:spacing w:line="288" w:lineRule="auto"/>
              <w:ind w:right="165"/>
              <w:rPr>
                <w:rFonts w:ascii="Arial" w:hAnsi="Arial" w:cs="Arial"/>
                <w:b/>
                <w:bCs/>
                <w:color w:val="000000" w:themeColor="text1"/>
                <w:sz w:val="19"/>
                <w:szCs w:val="19"/>
                <w:u w:color="000000"/>
              </w:rPr>
            </w:pPr>
            <w:r>
              <w:rPr>
                <w:rFonts w:ascii="Arial" w:hAnsi="Arial" w:cs="Arial"/>
                <w:color w:val="000000" w:themeColor="text1"/>
                <w:sz w:val="19"/>
                <w:szCs w:val="19"/>
              </w:rPr>
              <w:t>Socio-ekonomický prínos projektu</w:t>
            </w:r>
          </w:p>
        </w:tc>
        <w:tc>
          <w:tcPr>
            <w:tcW w:w="1496" w:type="pct"/>
            <w:vMerge w:val="restart"/>
            <w:tcBorders>
              <w:top w:val="single" w:sz="4" w:space="0" w:color="auto"/>
              <w:left w:val="single" w:sz="4" w:space="0" w:color="auto"/>
              <w:right w:val="single" w:sz="4" w:space="0" w:color="auto"/>
            </w:tcBorders>
            <w:shd w:val="clear" w:color="auto" w:fill="FFFFFF" w:themeFill="background1"/>
            <w:vAlign w:val="center"/>
          </w:tcPr>
          <w:p w14:paraId="6F98820D" w14:textId="77777777" w:rsidR="00D41396" w:rsidRPr="004D7ADC" w:rsidRDefault="00D41396" w:rsidP="00B25E8D">
            <w:pPr>
              <w:widowControl w:val="0"/>
              <w:spacing w:line="288" w:lineRule="auto"/>
              <w:jc w:val="both"/>
              <w:rPr>
                <w:rFonts w:ascii="Arial" w:hAnsi="Arial" w:cs="Arial"/>
                <w:b/>
                <w:bCs/>
                <w:color w:val="000000" w:themeColor="text1"/>
                <w:sz w:val="19"/>
                <w:szCs w:val="19"/>
                <w:u w:color="000000"/>
              </w:rPr>
            </w:pPr>
            <w:r w:rsidRPr="00E45B64">
              <w:rPr>
                <w:rFonts w:ascii="Arial" w:eastAsia="Helvetica" w:hAnsi="Arial" w:cs="Arial"/>
                <w:color w:val="000000" w:themeColor="text1"/>
                <w:sz w:val="19"/>
                <w:szCs w:val="19"/>
                <w:lang w:eastAsia="sk-SK"/>
              </w:rPr>
              <w:t>Posudzuje sa projektu z pohľadu výsledkov analýzy dopytu, posúdenia variant a analýzy nákladov a prínosov.</w:t>
            </w:r>
          </w:p>
        </w:tc>
        <w:tc>
          <w:tcPr>
            <w:tcW w:w="454" w:type="pct"/>
            <w:vMerge w:val="restart"/>
            <w:tcBorders>
              <w:top w:val="single" w:sz="4" w:space="0" w:color="auto"/>
              <w:left w:val="single" w:sz="4" w:space="0" w:color="auto"/>
              <w:right w:val="single" w:sz="4" w:space="0" w:color="auto"/>
            </w:tcBorders>
            <w:shd w:val="clear" w:color="auto" w:fill="FFFFFF" w:themeFill="background1"/>
            <w:vAlign w:val="center"/>
          </w:tcPr>
          <w:p w14:paraId="48C2115A" w14:textId="77777777" w:rsidR="00D41396" w:rsidRPr="004D7ADC" w:rsidRDefault="00D41396" w:rsidP="00B25E8D">
            <w:pPr>
              <w:widowControl w:val="0"/>
              <w:spacing w:line="288" w:lineRule="auto"/>
              <w:jc w:val="center"/>
              <w:rPr>
                <w:rFonts w:ascii="Arial" w:hAnsi="Arial" w:cs="Arial"/>
                <w:b/>
                <w:bCs/>
                <w:color w:val="000000" w:themeColor="text1"/>
                <w:sz w:val="19"/>
                <w:szCs w:val="19"/>
                <w:u w:color="000000"/>
              </w:rPr>
            </w:pPr>
            <w:r w:rsidRPr="004D7ADC">
              <w:rPr>
                <w:rFonts w:ascii="Arial" w:hAnsi="Arial" w:cs="Arial"/>
                <w:color w:val="000000" w:themeColor="text1"/>
                <w:sz w:val="19"/>
                <w:szCs w:val="19"/>
              </w:rPr>
              <w:t>Vylučujúce kritérium</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0816F" w14:textId="77777777" w:rsidR="00D41396" w:rsidRPr="004D7ADC" w:rsidRDefault="00D41396" w:rsidP="00B25E8D">
            <w:pPr>
              <w:widowControl w:val="0"/>
              <w:spacing w:line="288" w:lineRule="auto"/>
              <w:jc w:val="center"/>
              <w:rPr>
                <w:rFonts w:ascii="Arial" w:hAnsi="Arial" w:cs="Arial"/>
                <w:b/>
                <w:bCs/>
                <w:color w:val="000000" w:themeColor="text1"/>
                <w:sz w:val="19"/>
                <w:szCs w:val="19"/>
                <w:u w:color="000000"/>
              </w:rPr>
            </w:pPr>
            <w:r w:rsidRPr="004D7ADC">
              <w:rPr>
                <w:rFonts w:ascii="Arial" w:hAnsi="Arial" w:cs="Arial"/>
                <w:color w:val="000000" w:themeColor="text1"/>
                <w:sz w:val="19"/>
                <w:szCs w:val="19"/>
              </w:rPr>
              <w:t>áno</w:t>
            </w:r>
          </w:p>
        </w:tc>
        <w:tc>
          <w:tcPr>
            <w:tcW w:w="151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2740F" w14:textId="77777777" w:rsidR="00D41396" w:rsidRPr="00E45B64" w:rsidRDefault="00D41396" w:rsidP="00B25E8D">
            <w:pPr>
              <w:widowControl w:val="0"/>
              <w:spacing w:line="288" w:lineRule="auto"/>
              <w:jc w:val="both"/>
              <w:rPr>
                <w:rFonts w:ascii="Arial" w:eastAsia="Helvetica" w:hAnsi="Arial" w:cs="Arial"/>
                <w:color w:val="000000" w:themeColor="text1"/>
                <w:sz w:val="19"/>
                <w:szCs w:val="19"/>
                <w:lang w:eastAsia="sk-SK"/>
              </w:rPr>
            </w:pPr>
            <w:r w:rsidRPr="00E45B64">
              <w:rPr>
                <w:rFonts w:ascii="Arial" w:eastAsia="Helvetica" w:hAnsi="Arial" w:cs="Arial"/>
                <w:color w:val="000000" w:themeColor="text1"/>
                <w:sz w:val="19"/>
                <w:szCs w:val="19"/>
                <w:lang w:eastAsia="sk-SK"/>
              </w:rPr>
              <w:t>Projekt je ekonomicky efektívny, pre spoločnosť prínosný a odôvodnený z pohľadu dopytu.</w:t>
            </w:r>
          </w:p>
        </w:tc>
      </w:tr>
      <w:tr w:rsidR="00D41396" w:rsidRPr="00E45B64" w14:paraId="6511999D" w14:textId="77777777" w:rsidTr="00B25E8D">
        <w:trPr>
          <w:trHeight w:val="678"/>
        </w:trPr>
        <w:tc>
          <w:tcPr>
            <w:tcW w:w="216" w:type="pct"/>
            <w:vMerge/>
            <w:tcBorders>
              <w:left w:val="single" w:sz="4" w:space="0" w:color="auto"/>
              <w:bottom w:val="single" w:sz="4" w:space="0" w:color="auto"/>
              <w:right w:val="single" w:sz="4" w:space="0" w:color="auto"/>
            </w:tcBorders>
            <w:shd w:val="clear" w:color="auto" w:fill="FFFFFF" w:themeFill="background1"/>
            <w:vAlign w:val="center"/>
          </w:tcPr>
          <w:p w14:paraId="6F250FAC" w14:textId="77777777" w:rsidR="00D41396" w:rsidRPr="00F41AC2" w:rsidRDefault="00D41396" w:rsidP="008A663F">
            <w:pPr>
              <w:widowControl w:val="0"/>
              <w:spacing w:line="288" w:lineRule="auto"/>
              <w:ind w:right="2"/>
              <w:jc w:val="center"/>
              <w:rPr>
                <w:rFonts w:ascii="Arial" w:eastAsiaTheme="minorHAnsi" w:hAnsi="Arial" w:cs="Arial"/>
                <w:bCs/>
                <w:color w:val="000000" w:themeColor="text1"/>
                <w:sz w:val="19"/>
                <w:szCs w:val="19"/>
                <w:u w:color="000000"/>
              </w:rPr>
            </w:pPr>
          </w:p>
        </w:tc>
        <w:tc>
          <w:tcPr>
            <w:tcW w:w="817" w:type="pct"/>
            <w:vMerge/>
            <w:tcBorders>
              <w:left w:val="single" w:sz="4" w:space="0" w:color="auto"/>
              <w:bottom w:val="single" w:sz="4" w:space="0" w:color="auto"/>
              <w:right w:val="single" w:sz="4" w:space="0" w:color="auto"/>
            </w:tcBorders>
            <w:shd w:val="clear" w:color="auto" w:fill="FFFFFF" w:themeFill="background1"/>
            <w:vAlign w:val="center"/>
          </w:tcPr>
          <w:p w14:paraId="7BD72215" w14:textId="77777777" w:rsidR="00D41396" w:rsidRDefault="00D41396" w:rsidP="008A663F">
            <w:pPr>
              <w:widowControl w:val="0"/>
              <w:spacing w:line="288" w:lineRule="auto"/>
              <w:ind w:right="2"/>
              <w:rPr>
                <w:rFonts w:ascii="Arial" w:eastAsiaTheme="minorHAnsi" w:hAnsi="Arial" w:cs="Arial"/>
                <w:color w:val="000000" w:themeColor="text1"/>
                <w:sz w:val="19"/>
                <w:szCs w:val="19"/>
              </w:rPr>
            </w:pPr>
          </w:p>
        </w:tc>
        <w:tc>
          <w:tcPr>
            <w:tcW w:w="1496" w:type="pct"/>
            <w:vMerge/>
            <w:tcBorders>
              <w:left w:val="single" w:sz="4" w:space="0" w:color="auto"/>
              <w:bottom w:val="single" w:sz="4" w:space="0" w:color="auto"/>
              <w:right w:val="single" w:sz="4" w:space="0" w:color="auto"/>
            </w:tcBorders>
            <w:shd w:val="clear" w:color="auto" w:fill="FFFFFF" w:themeFill="background1"/>
            <w:vAlign w:val="center"/>
          </w:tcPr>
          <w:p w14:paraId="07436F5A" w14:textId="77777777" w:rsidR="00D41396" w:rsidRDefault="00D41396" w:rsidP="008A663F">
            <w:pPr>
              <w:widowControl w:val="0"/>
              <w:spacing w:line="288" w:lineRule="auto"/>
              <w:rPr>
                <w:rFonts w:ascii="Arial" w:eastAsiaTheme="minorHAnsi" w:hAnsi="Arial" w:cs="Arial"/>
                <w:b/>
                <w:bCs/>
                <w:color w:val="000000" w:themeColor="text1"/>
                <w:sz w:val="19"/>
                <w:szCs w:val="19"/>
                <w:u w:color="000000"/>
              </w:rPr>
            </w:pPr>
          </w:p>
        </w:tc>
        <w:tc>
          <w:tcPr>
            <w:tcW w:w="454" w:type="pct"/>
            <w:vMerge/>
            <w:tcBorders>
              <w:left w:val="single" w:sz="4" w:space="0" w:color="auto"/>
              <w:bottom w:val="single" w:sz="4" w:space="0" w:color="auto"/>
              <w:right w:val="single" w:sz="4" w:space="0" w:color="auto"/>
            </w:tcBorders>
            <w:shd w:val="clear" w:color="auto" w:fill="FFFFFF" w:themeFill="background1"/>
            <w:vAlign w:val="center"/>
          </w:tcPr>
          <w:p w14:paraId="41137C94" w14:textId="77777777" w:rsidR="00D41396" w:rsidRPr="004D7ADC" w:rsidRDefault="00D41396" w:rsidP="008A663F">
            <w:pPr>
              <w:widowControl w:val="0"/>
              <w:spacing w:line="288" w:lineRule="auto"/>
              <w:rPr>
                <w:rFonts w:ascii="Arial" w:eastAsiaTheme="minorHAnsi" w:hAnsi="Arial" w:cs="Arial"/>
                <w:b/>
                <w:bCs/>
                <w:color w:val="000000" w:themeColor="text1"/>
                <w:sz w:val="19"/>
                <w:szCs w:val="19"/>
                <w:u w:color="000000"/>
              </w:rPr>
            </w:pP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9F0C0A" w14:textId="77777777" w:rsidR="00D41396" w:rsidRPr="004D7ADC" w:rsidRDefault="00D41396" w:rsidP="008A663F">
            <w:pPr>
              <w:widowControl w:val="0"/>
              <w:spacing w:line="288" w:lineRule="auto"/>
              <w:jc w:val="center"/>
              <w:rPr>
                <w:rFonts w:ascii="Arial" w:eastAsiaTheme="minorHAnsi" w:hAnsi="Arial" w:cs="Arial"/>
                <w:b/>
                <w:bCs/>
                <w:color w:val="000000" w:themeColor="text1"/>
                <w:sz w:val="19"/>
                <w:szCs w:val="19"/>
                <w:u w:color="000000"/>
              </w:rPr>
            </w:pPr>
            <w:r w:rsidRPr="004D7ADC">
              <w:rPr>
                <w:rFonts w:ascii="Arial" w:hAnsi="Arial" w:cs="Arial"/>
                <w:color w:val="000000" w:themeColor="text1"/>
                <w:sz w:val="19"/>
                <w:szCs w:val="19"/>
              </w:rPr>
              <w:t>nie</w:t>
            </w:r>
          </w:p>
        </w:tc>
        <w:tc>
          <w:tcPr>
            <w:tcW w:w="151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DA00B" w14:textId="77777777" w:rsidR="00D41396" w:rsidRPr="00E45B64" w:rsidRDefault="00D41396" w:rsidP="00B25E8D">
            <w:pPr>
              <w:widowControl w:val="0"/>
              <w:spacing w:line="288" w:lineRule="auto"/>
              <w:jc w:val="both"/>
              <w:rPr>
                <w:rFonts w:ascii="Arial" w:eastAsia="Helvetica" w:hAnsi="Arial" w:cs="Arial"/>
                <w:color w:val="000000" w:themeColor="text1"/>
                <w:sz w:val="19"/>
                <w:szCs w:val="19"/>
                <w:lang w:eastAsia="sk-SK"/>
              </w:rPr>
            </w:pPr>
            <w:r w:rsidRPr="00E45B64">
              <w:rPr>
                <w:rFonts w:ascii="Arial" w:eastAsia="Helvetica" w:hAnsi="Arial" w:cs="Arial"/>
                <w:color w:val="000000" w:themeColor="text1"/>
                <w:sz w:val="19"/>
                <w:szCs w:val="19"/>
                <w:lang w:eastAsia="sk-SK"/>
              </w:rPr>
              <w:t>Projekt nie je ekonomicky efektívny, pre spoločnosť prínosný a odôvodnený z pohľadu dopytu.</w:t>
            </w:r>
          </w:p>
        </w:tc>
      </w:tr>
    </w:tbl>
    <w:p w14:paraId="6F3F1125" w14:textId="491FCD98" w:rsidR="004E226B" w:rsidRPr="003C6DE1"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w:t>
      </w:r>
      <w:r w:rsidRPr="00FC0BD2">
        <w:rPr>
          <w:rFonts w:ascii="Arial" w:hAnsi="Arial" w:cs="Arial"/>
          <w:color w:val="000000" w:themeColor="text1"/>
          <w:sz w:val="19"/>
          <w:szCs w:val="19"/>
        </w:rPr>
        <w:t>projektu, príloha Opis projektu, príloha</w:t>
      </w:r>
      <w:r w:rsidR="009B5608">
        <w:rPr>
          <w:rFonts w:ascii="Arial" w:hAnsi="Arial" w:cs="Arial"/>
          <w:color w:val="000000" w:themeColor="text1"/>
          <w:sz w:val="19"/>
          <w:szCs w:val="19"/>
        </w:rPr>
        <w:t> Finančná analýza</w:t>
      </w:r>
      <w:r w:rsidRPr="00FC0BD2">
        <w:rPr>
          <w:rFonts w:ascii="Arial" w:hAnsi="Arial" w:cs="Arial"/>
          <w:color w:val="000000" w:themeColor="text1"/>
          <w:sz w:val="19"/>
          <w:szCs w:val="19"/>
        </w:rPr>
        <w:t>.</w:t>
      </w:r>
    </w:p>
    <w:p w14:paraId="6181B4F8" w14:textId="714E4EC7" w:rsidR="00AA34D8"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w:t>
      </w:r>
      <w:r w:rsidR="00AA34D8">
        <w:rPr>
          <w:rFonts w:ascii="Arial" w:hAnsi="Arial" w:cs="Arial"/>
          <w:color w:val="000000" w:themeColor="text1"/>
          <w:sz w:val="19"/>
          <w:szCs w:val="19"/>
        </w:rPr>
        <w:t>socio-ekonomický prínos uvedený v opise projektu</w:t>
      </w:r>
      <w:r w:rsidRPr="00293B1C">
        <w:rPr>
          <w:rFonts w:ascii="Arial" w:hAnsi="Arial" w:cs="Arial"/>
          <w:color w:val="000000" w:themeColor="text1"/>
          <w:sz w:val="19"/>
          <w:szCs w:val="19"/>
        </w:rPr>
        <w:t xml:space="preserve">, ktorá odzrkadľuje </w:t>
      </w:r>
      <w:r w:rsidR="00AA34D8">
        <w:rPr>
          <w:rFonts w:ascii="Arial" w:hAnsi="Arial" w:cs="Arial"/>
          <w:color w:val="000000" w:themeColor="text1"/>
          <w:sz w:val="19"/>
          <w:szCs w:val="19"/>
        </w:rPr>
        <w:t>sociálno-ekonomické podmienky územia, ktoré sú relevantné pre projekt, inštitucionálne aspekty vrátane existujúcich politík a plánov rozvoja a ich cieľov, súčasnú vybavenosť infraštruktúrou a poskytovania služieb, vnímania a očakávania obyvateľstva vo vzťahu k službám, ktoré sa majú poskytovať. Hodnotiteľ posúdi, či súčasťou opis projektu je konkrétna analýza uskutočniteľnosti projektu (vrátane identifikácie potenciálnych obmedzení a súvisiacich riešení s ohľadom na technické, ekonomické, regulačné, inštitucionálny, environmentálne aspekty a aspekty zmierňovania klímy a adaptácie na ňu), analýza dopytu, v ktorej sú identifikované a kvantifikované sociálne potreby investície (napr. súčasný dopyt, prognóza dopytu, prognóza ponuky a pod.) a analýza variant.</w:t>
      </w:r>
    </w:p>
    <w:p w14:paraId="4D2539B1" w14:textId="64310F2B" w:rsidR="004E226B" w:rsidRPr="003C6DE1" w:rsidRDefault="004E226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293B1C">
        <w:rPr>
          <w:rFonts w:ascii="Arial" w:eastAsiaTheme="minorHAnsi" w:hAnsi="Arial" w:cs="Arial"/>
          <w:color w:val="000000" w:themeColor="text1"/>
          <w:sz w:val="19"/>
          <w:szCs w:val="19"/>
          <w:bdr w:val="none" w:sz="0" w:space="0" w:color="auto"/>
          <w:lang w:val="sk-SK"/>
        </w:rPr>
        <w:t>Hodnotiteľ po vyhodnotení údajov priradí odpoveď (áno/nie) v zmysle spôsobu aplikácie</w:t>
      </w:r>
      <w:r w:rsidRPr="003C6DE1">
        <w:rPr>
          <w:rFonts w:ascii="Arial" w:eastAsiaTheme="minorHAnsi" w:hAnsi="Arial" w:cs="Arial"/>
          <w:color w:val="000000" w:themeColor="text1"/>
          <w:sz w:val="19"/>
          <w:szCs w:val="19"/>
          <w:bdr w:val="none" w:sz="0" w:space="0" w:color="auto"/>
          <w:lang w:val="sk-SK"/>
        </w:rPr>
        <w:t xml:space="preserve"> hodnotiaceho kritéria</w:t>
      </w:r>
      <w:r w:rsidR="00924247">
        <w:rPr>
          <w:rFonts w:ascii="Arial" w:eastAsiaTheme="minorHAnsi" w:hAnsi="Arial" w:cs="Arial"/>
          <w:color w:val="000000" w:themeColor="text1"/>
          <w:sz w:val="19"/>
          <w:szCs w:val="19"/>
          <w:bdr w:val="none" w:sz="0" w:space="0" w:color="auto"/>
          <w:lang w:val="sk-SK"/>
        </w:rPr>
        <w:t>, pričom možnosť (áno) zvolí v prípade keď popis socio-ekonomického prínosu je úplný a relevantný pre projekt a zároveň jeho výsledkom je pozitívny socio-ekonomický prínos projektu</w:t>
      </w:r>
      <w:r w:rsidR="00497696">
        <w:rPr>
          <w:rFonts w:ascii="Arial" w:eastAsiaTheme="minorHAnsi" w:hAnsi="Arial" w:cs="Arial"/>
          <w:color w:val="000000" w:themeColor="text1"/>
          <w:sz w:val="19"/>
          <w:szCs w:val="19"/>
          <w:bdr w:val="none" w:sz="0" w:space="0" w:color="auto"/>
          <w:lang w:val="sk-SK"/>
        </w:rPr>
        <w:t xml:space="preserve"> pre spoločnosť a je odôvodnený z pohľadu dopytu</w:t>
      </w:r>
      <w:r w:rsidR="00924247">
        <w:rPr>
          <w:rFonts w:ascii="Arial" w:eastAsiaTheme="minorHAnsi" w:hAnsi="Arial" w:cs="Arial"/>
          <w:color w:val="000000" w:themeColor="text1"/>
          <w:sz w:val="19"/>
          <w:szCs w:val="19"/>
          <w:bdr w:val="none" w:sz="0" w:space="0" w:color="auto"/>
          <w:lang w:val="sk-SK"/>
        </w:rPr>
        <w:t>.</w:t>
      </w:r>
    </w:p>
    <w:p w14:paraId="28230854" w14:textId="77777777" w:rsidR="00092E8D" w:rsidRDefault="004E226B"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54BCC0ED" w14:textId="77777777" w:rsidR="00A602D3" w:rsidRDefault="00A602D3" w:rsidP="001519B7">
      <w:pPr>
        <w:spacing w:before="120" w:after="120" w:line="288" w:lineRule="auto"/>
        <w:jc w:val="both"/>
        <w:rPr>
          <w:rFonts w:ascii="Arial" w:hAnsi="Arial" w:cs="Arial"/>
          <w:color w:val="000000" w:themeColor="text1"/>
          <w:sz w:val="19"/>
          <w:szCs w:val="19"/>
        </w:rPr>
      </w:pPr>
    </w:p>
    <w:p w14:paraId="684217DE" w14:textId="77777777" w:rsidR="00A602D3" w:rsidRDefault="00A602D3" w:rsidP="001519B7">
      <w:pPr>
        <w:spacing w:before="120" w:after="120" w:line="288" w:lineRule="auto"/>
        <w:jc w:val="both"/>
        <w:rPr>
          <w:rFonts w:ascii="Arial" w:hAnsi="Arial" w:cs="Arial"/>
          <w:color w:val="000000" w:themeColor="text1"/>
          <w:sz w:val="19"/>
          <w:szCs w:val="19"/>
        </w:rPr>
      </w:pPr>
    </w:p>
    <w:p w14:paraId="4A9A7C56" w14:textId="77777777" w:rsidR="00A602D3" w:rsidRDefault="00A602D3" w:rsidP="001519B7">
      <w:pPr>
        <w:spacing w:before="120" w:after="120" w:line="288" w:lineRule="auto"/>
        <w:jc w:val="both"/>
        <w:rPr>
          <w:rFonts w:ascii="Arial" w:hAnsi="Arial" w:cs="Arial"/>
          <w:color w:val="000000" w:themeColor="text1"/>
          <w:sz w:val="19"/>
          <w:szCs w:val="19"/>
        </w:rPr>
      </w:pPr>
    </w:p>
    <w:p w14:paraId="23A0BD2B" w14:textId="77777777" w:rsidR="00A602D3" w:rsidRDefault="00A602D3" w:rsidP="001519B7">
      <w:pPr>
        <w:spacing w:before="120" w:after="120" w:line="288" w:lineRule="auto"/>
        <w:jc w:val="both"/>
        <w:rPr>
          <w:rFonts w:ascii="Arial" w:hAnsi="Arial" w:cs="Arial"/>
          <w:color w:val="000000" w:themeColor="text1"/>
          <w:sz w:val="19"/>
          <w:szCs w:val="19"/>
        </w:rPr>
      </w:pPr>
    </w:p>
    <w:p w14:paraId="6885F0DD" w14:textId="77777777" w:rsidR="00A602D3" w:rsidRDefault="00A602D3" w:rsidP="001519B7">
      <w:pPr>
        <w:spacing w:before="120" w:after="120" w:line="288" w:lineRule="auto"/>
        <w:jc w:val="both"/>
        <w:rPr>
          <w:rFonts w:ascii="Arial" w:hAnsi="Arial" w:cs="Arial"/>
          <w:color w:val="000000" w:themeColor="text1"/>
          <w:sz w:val="19"/>
          <w:szCs w:val="19"/>
        </w:rPr>
      </w:pPr>
    </w:p>
    <w:p w14:paraId="75762ABE" w14:textId="77777777" w:rsidR="00A602D3" w:rsidRDefault="00A602D3" w:rsidP="001519B7">
      <w:pPr>
        <w:spacing w:before="120" w:after="120" w:line="288" w:lineRule="auto"/>
        <w:jc w:val="both"/>
        <w:rPr>
          <w:rFonts w:ascii="Arial" w:hAnsi="Arial" w:cs="Arial"/>
          <w:color w:val="000000" w:themeColor="text1"/>
          <w:sz w:val="19"/>
          <w:szCs w:val="19"/>
        </w:rPr>
      </w:pPr>
    </w:p>
    <w:p w14:paraId="5152C0C5" w14:textId="77777777" w:rsidR="00A602D3" w:rsidRDefault="00A602D3" w:rsidP="001519B7">
      <w:pPr>
        <w:spacing w:before="120" w:after="120" w:line="288" w:lineRule="auto"/>
        <w:jc w:val="both"/>
        <w:rPr>
          <w:rFonts w:ascii="Arial" w:hAnsi="Arial" w:cs="Arial"/>
          <w:color w:val="000000" w:themeColor="text1"/>
          <w:sz w:val="19"/>
          <w:szCs w:val="19"/>
        </w:rPr>
      </w:pPr>
    </w:p>
    <w:p w14:paraId="6EBA283F" w14:textId="77777777" w:rsidR="00A602D3" w:rsidRPr="001519B7" w:rsidRDefault="00A602D3" w:rsidP="001519B7">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15"/>
        <w:gridCol w:w="2513"/>
        <w:gridCol w:w="4780"/>
        <w:gridCol w:w="1373"/>
        <w:gridCol w:w="1490"/>
        <w:gridCol w:w="4222"/>
      </w:tblGrid>
      <w:tr w:rsidR="00137E61" w:rsidRPr="003C6DE1" w14:paraId="2ADE83A9" w14:textId="77777777" w:rsidTr="00B25E8D">
        <w:trPr>
          <w:trHeight w:val="397"/>
        </w:trPr>
        <w:tc>
          <w:tcPr>
            <w:tcW w:w="205" w:type="pct"/>
            <w:tcBorders>
              <w:bottom w:val="single" w:sz="4" w:space="0" w:color="auto"/>
            </w:tcBorders>
            <w:shd w:val="clear" w:color="auto" w:fill="DEEAF6" w:themeFill="accent1" w:themeFillTint="33"/>
            <w:vAlign w:val="center"/>
            <w:hideMark/>
          </w:tcPr>
          <w:p w14:paraId="63034DDD"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8" w:type="pct"/>
            <w:tcBorders>
              <w:bottom w:val="single" w:sz="4" w:space="0" w:color="auto"/>
            </w:tcBorders>
            <w:shd w:val="clear" w:color="auto" w:fill="DEEAF6" w:themeFill="accent1" w:themeFillTint="33"/>
            <w:vAlign w:val="center"/>
            <w:hideMark/>
          </w:tcPr>
          <w:p w14:paraId="10CEFED7"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94" w:type="pct"/>
            <w:tcBorders>
              <w:bottom w:val="single" w:sz="4" w:space="0" w:color="auto"/>
            </w:tcBorders>
            <w:shd w:val="clear" w:color="auto" w:fill="DEEAF6" w:themeFill="accent1" w:themeFillTint="33"/>
            <w:vAlign w:val="center"/>
            <w:hideMark/>
          </w:tcPr>
          <w:p w14:paraId="701332A1"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tcBorders>
              <w:bottom w:val="single" w:sz="4" w:space="0" w:color="auto"/>
            </w:tcBorders>
            <w:shd w:val="clear" w:color="auto" w:fill="DEEAF6" w:themeFill="accent1" w:themeFillTint="33"/>
            <w:vAlign w:val="center"/>
            <w:hideMark/>
          </w:tcPr>
          <w:p w14:paraId="2B8A30FE"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tcBorders>
              <w:bottom w:val="single" w:sz="4" w:space="0" w:color="auto"/>
            </w:tcBorders>
            <w:shd w:val="clear" w:color="auto" w:fill="DEEAF6" w:themeFill="accent1" w:themeFillTint="33"/>
            <w:vAlign w:val="center"/>
            <w:hideMark/>
          </w:tcPr>
          <w:p w14:paraId="6F864654"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08" w:type="pct"/>
            <w:tcBorders>
              <w:bottom w:val="single" w:sz="4" w:space="0" w:color="auto"/>
            </w:tcBorders>
            <w:shd w:val="clear" w:color="auto" w:fill="DEEAF6" w:themeFill="accent1" w:themeFillTint="33"/>
            <w:vAlign w:val="center"/>
            <w:hideMark/>
          </w:tcPr>
          <w:p w14:paraId="0D44FE5A"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6A57EDCF" w14:textId="77777777" w:rsidTr="00B25E8D">
        <w:trPr>
          <w:trHeight w:val="1366"/>
        </w:trPr>
        <w:tc>
          <w:tcPr>
            <w:tcW w:w="205" w:type="pct"/>
            <w:vMerge w:val="restart"/>
            <w:tcBorders>
              <w:top w:val="single" w:sz="4" w:space="0" w:color="auto"/>
              <w:left w:val="single" w:sz="4" w:space="0" w:color="auto"/>
              <w:bottom w:val="single" w:sz="4" w:space="0" w:color="auto"/>
              <w:right w:val="single" w:sz="4" w:space="0" w:color="auto"/>
            </w:tcBorders>
            <w:vAlign w:val="center"/>
          </w:tcPr>
          <w:p w14:paraId="356DB061" w14:textId="77777777" w:rsidR="00D41396" w:rsidRPr="003C6DE1" w:rsidRDefault="00D41396"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4.2</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14:paraId="4C1445BD" w14:textId="77777777" w:rsidR="00D41396" w:rsidRPr="003C6DE1" w:rsidRDefault="00D41396" w:rsidP="00B25E8D">
            <w:pPr>
              <w:spacing w:line="288" w:lineRule="auto"/>
              <w:rPr>
                <w:rFonts w:ascii="Arial" w:hAnsi="Arial" w:cs="Arial"/>
                <w:color w:val="000000" w:themeColor="text1"/>
                <w:sz w:val="19"/>
                <w:szCs w:val="19"/>
              </w:rPr>
            </w:pPr>
            <w:r w:rsidRPr="004D7ADC">
              <w:rPr>
                <w:rFonts w:ascii="Arial" w:eastAsia="Helvetica" w:hAnsi="Arial" w:cs="Arial"/>
                <w:color w:val="000000" w:themeColor="text1"/>
                <w:sz w:val="19"/>
                <w:szCs w:val="19"/>
              </w:rPr>
              <w:t>Vecná oprávnenosť výdavkov projektu - obsahová oprávnenosť, účelnosť a účinnosť</w:t>
            </w:r>
          </w:p>
        </w:tc>
        <w:tc>
          <w:tcPr>
            <w:tcW w:w="1594" w:type="pct"/>
            <w:vMerge w:val="restart"/>
            <w:tcBorders>
              <w:top w:val="single" w:sz="4" w:space="0" w:color="auto"/>
              <w:left w:val="single" w:sz="4" w:space="0" w:color="auto"/>
              <w:bottom w:val="single" w:sz="4" w:space="0" w:color="auto"/>
              <w:right w:val="single" w:sz="4" w:space="0" w:color="auto"/>
            </w:tcBorders>
            <w:vAlign w:val="center"/>
          </w:tcPr>
          <w:p w14:paraId="40C44EF5" w14:textId="77777777" w:rsidR="00D41396" w:rsidRPr="004D7ADC" w:rsidRDefault="00D41396" w:rsidP="0084583A">
            <w:pPr>
              <w:pStyle w:val="Normlnywebov"/>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4D7ADC">
              <w:rPr>
                <w:rFonts w:ascii="Arial" w:hAnsi="Arial" w:cs="Arial"/>
                <w:color w:val="000000" w:themeColor="text1"/>
                <w:sz w:val="19"/>
                <w:szCs w:val="19"/>
              </w:rPr>
              <w:t>účinnosti (t.j. plnenie stanovených cieľov a dosahovanie plánovaných výsledkov).</w:t>
            </w:r>
          </w:p>
          <w:p w14:paraId="51E6B6E6" w14:textId="125E5239" w:rsidR="00D41396" w:rsidRPr="003C6DE1" w:rsidRDefault="00D41396" w:rsidP="0084583A">
            <w:pPr>
              <w:spacing w:line="288" w:lineRule="auto"/>
              <w:jc w:val="both"/>
              <w:rPr>
                <w:rFonts w:ascii="Arial" w:hAnsi="Arial" w:cs="Arial"/>
                <w:b/>
                <w:i/>
                <w:color w:val="000000" w:themeColor="text1"/>
                <w:sz w:val="19"/>
                <w:szCs w:val="19"/>
              </w:rPr>
            </w:pPr>
            <w:r w:rsidRPr="004D7ADC">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8" w:type="pct"/>
            <w:vMerge w:val="restart"/>
            <w:tcBorders>
              <w:top w:val="single" w:sz="4" w:space="0" w:color="auto"/>
              <w:left w:val="single" w:sz="4" w:space="0" w:color="auto"/>
              <w:bottom w:val="single" w:sz="4" w:space="0" w:color="auto"/>
              <w:right w:val="single" w:sz="4" w:space="0" w:color="auto"/>
            </w:tcBorders>
            <w:vAlign w:val="center"/>
          </w:tcPr>
          <w:p w14:paraId="1B036E59"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97" w:type="pct"/>
            <w:tcBorders>
              <w:top w:val="single" w:sz="4" w:space="0" w:color="auto"/>
              <w:left w:val="single" w:sz="4" w:space="0" w:color="auto"/>
              <w:bottom w:val="single" w:sz="4" w:space="0" w:color="auto"/>
              <w:right w:val="single" w:sz="4" w:space="0" w:color="auto"/>
            </w:tcBorders>
            <w:vAlign w:val="center"/>
          </w:tcPr>
          <w:p w14:paraId="6DAD092C"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408" w:type="pct"/>
            <w:tcBorders>
              <w:top w:val="single" w:sz="4" w:space="0" w:color="auto"/>
              <w:left w:val="single" w:sz="4" w:space="0" w:color="auto"/>
              <w:bottom w:val="single" w:sz="4" w:space="0" w:color="auto"/>
              <w:right w:val="single" w:sz="4" w:space="0" w:color="auto"/>
            </w:tcBorders>
            <w:vAlign w:val="center"/>
          </w:tcPr>
          <w:p w14:paraId="2245C9B5"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D41396" w:rsidRPr="003C6DE1" w14:paraId="310768D8" w14:textId="77777777" w:rsidTr="00B25E8D">
        <w:trPr>
          <w:trHeight w:val="2117"/>
        </w:trPr>
        <w:tc>
          <w:tcPr>
            <w:tcW w:w="205" w:type="pct"/>
            <w:vMerge/>
            <w:tcBorders>
              <w:top w:val="single" w:sz="4" w:space="0" w:color="auto"/>
              <w:left w:val="single" w:sz="4" w:space="0" w:color="auto"/>
              <w:bottom w:val="single" w:sz="4" w:space="0" w:color="auto"/>
              <w:right w:val="single" w:sz="4" w:space="0" w:color="auto"/>
            </w:tcBorders>
            <w:vAlign w:val="center"/>
          </w:tcPr>
          <w:p w14:paraId="4A4AFBDC"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38" w:type="pct"/>
            <w:vMerge/>
            <w:tcBorders>
              <w:top w:val="single" w:sz="4" w:space="0" w:color="auto"/>
              <w:left w:val="single" w:sz="4" w:space="0" w:color="auto"/>
              <w:bottom w:val="single" w:sz="4" w:space="0" w:color="auto"/>
              <w:right w:val="single" w:sz="4" w:space="0" w:color="auto"/>
            </w:tcBorders>
            <w:vAlign w:val="center"/>
          </w:tcPr>
          <w:p w14:paraId="39AD02B6" w14:textId="77777777" w:rsidR="00D41396" w:rsidRPr="003C6DE1" w:rsidRDefault="00D41396" w:rsidP="00B25E8D">
            <w:pPr>
              <w:spacing w:line="288" w:lineRule="auto"/>
              <w:rPr>
                <w:rFonts w:ascii="Arial" w:hAnsi="Arial" w:cs="Arial"/>
                <w:color w:val="000000" w:themeColor="text1"/>
                <w:sz w:val="19"/>
                <w:szCs w:val="19"/>
              </w:rPr>
            </w:pPr>
          </w:p>
        </w:tc>
        <w:tc>
          <w:tcPr>
            <w:tcW w:w="1594" w:type="pct"/>
            <w:vMerge/>
            <w:tcBorders>
              <w:top w:val="single" w:sz="4" w:space="0" w:color="auto"/>
              <w:left w:val="single" w:sz="4" w:space="0" w:color="auto"/>
              <w:bottom w:val="single" w:sz="4" w:space="0" w:color="auto"/>
              <w:right w:val="single" w:sz="4" w:space="0" w:color="auto"/>
            </w:tcBorders>
            <w:vAlign w:val="center"/>
          </w:tcPr>
          <w:p w14:paraId="3D4DC726" w14:textId="77777777" w:rsidR="00D41396" w:rsidRPr="003C6DE1" w:rsidRDefault="00D41396" w:rsidP="00B25E8D">
            <w:pPr>
              <w:spacing w:line="288" w:lineRule="auto"/>
              <w:rPr>
                <w:rFonts w:ascii="Arial" w:hAnsi="Arial" w:cs="Arial"/>
                <w:b/>
                <w:i/>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tcPr>
          <w:p w14:paraId="6BDDDE22" w14:textId="77777777" w:rsidR="00D41396" w:rsidRPr="003C6DE1" w:rsidRDefault="00D41396" w:rsidP="00B25E8D">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tcPr>
          <w:p w14:paraId="399FBCAE"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408" w:type="pct"/>
            <w:tcBorders>
              <w:top w:val="single" w:sz="4" w:space="0" w:color="auto"/>
              <w:left w:val="single" w:sz="4" w:space="0" w:color="auto"/>
              <w:bottom w:val="single" w:sz="4" w:space="0" w:color="auto"/>
              <w:right w:val="single" w:sz="4" w:space="0" w:color="auto"/>
            </w:tcBorders>
            <w:vAlign w:val="center"/>
          </w:tcPr>
          <w:p w14:paraId="401642A4"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044DE317" w14:textId="77777777" w:rsidR="004E226B" w:rsidRPr="003C6DE1"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 Rozpočet projektu, príloha Opis projektu</w:t>
      </w:r>
      <w:r w:rsidRPr="003538F4">
        <w:rPr>
          <w:rFonts w:ascii="Arial" w:hAnsi="Arial" w:cs="Arial"/>
          <w:color w:val="000000" w:themeColor="text1"/>
          <w:sz w:val="19"/>
          <w:szCs w:val="19"/>
        </w:rPr>
        <w:t>, príloha Rozpočet projektu.</w:t>
      </w:r>
    </w:p>
    <w:p w14:paraId="3B0D9ACF" w14:textId="77777777" w:rsidR="004E226B" w:rsidRDefault="004E226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13F8CC8C" w14:textId="77777777"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ACBC610" w14:textId="6FDFD22C"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3879D9">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067A3E4A" w14:textId="77777777"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1AB454A2" w14:textId="77777777" w:rsidR="004E226B" w:rsidRPr="009E04ED"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131F83BA" w14:textId="77777777" w:rsidR="00831609" w:rsidRDefault="00831609"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B0D24E0" w14:textId="77777777" w:rsidR="00137E61" w:rsidRDefault="00831609"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76A6DB31" w14:textId="77777777" w:rsidR="00A602D3" w:rsidRDefault="00A602D3" w:rsidP="00BE7DF0">
      <w:pPr>
        <w:spacing w:before="120" w:after="120" w:line="288" w:lineRule="auto"/>
        <w:jc w:val="both"/>
        <w:rPr>
          <w:rFonts w:ascii="Arial" w:hAnsi="Arial" w:cs="Arial"/>
          <w:color w:val="000000" w:themeColor="text1"/>
          <w:sz w:val="19"/>
          <w:szCs w:val="19"/>
        </w:rPr>
      </w:pPr>
    </w:p>
    <w:p w14:paraId="7A33CCA0" w14:textId="77777777" w:rsidR="00A602D3" w:rsidRDefault="00A602D3" w:rsidP="00BE7DF0">
      <w:pPr>
        <w:spacing w:before="120" w:after="120" w:line="288" w:lineRule="auto"/>
        <w:jc w:val="both"/>
        <w:rPr>
          <w:rFonts w:ascii="Arial" w:hAnsi="Arial" w:cs="Arial"/>
          <w:color w:val="000000" w:themeColor="text1"/>
          <w:sz w:val="19"/>
          <w:szCs w:val="19"/>
        </w:rPr>
      </w:pPr>
    </w:p>
    <w:p w14:paraId="303E10A2" w14:textId="77777777" w:rsidR="00A602D3" w:rsidRDefault="00A602D3" w:rsidP="00BE7DF0">
      <w:pPr>
        <w:spacing w:before="120" w:after="120" w:line="288" w:lineRule="auto"/>
        <w:jc w:val="both"/>
        <w:rPr>
          <w:rFonts w:ascii="Arial" w:hAnsi="Arial" w:cs="Arial"/>
          <w:color w:val="000000" w:themeColor="text1"/>
          <w:sz w:val="19"/>
          <w:szCs w:val="19"/>
        </w:rPr>
      </w:pPr>
    </w:p>
    <w:p w14:paraId="7506E114" w14:textId="77777777" w:rsidR="0084583A" w:rsidRPr="003C6DE1" w:rsidRDefault="0084583A" w:rsidP="00BE7DF0">
      <w:pPr>
        <w:spacing w:before="120" w:after="120" w:line="288" w:lineRule="auto"/>
        <w:jc w:val="both"/>
        <w:rPr>
          <w:rFonts w:ascii="Arial" w:hAnsi="Arial" w:cs="Arial"/>
          <w:color w:val="000000" w:themeColor="text1"/>
          <w:sz w:val="19"/>
          <w:szCs w:val="19"/>
        </w:rPr>
      </w:pPr>
    </w:p>
    <w:tbl>
      <w:tblPr>
        <w:tblStyle w:val="TableGrid4"/>
        <w:tblW w:w="5003" w:type="pct"/>
        <w:tblLayout w:type="fixed"/>
        <w:tblLook w:val="04A0" w:firstRow="1" w:lastRow="0" w:firstColumn="1" w:lastColumn="0" w:noHBand="0" w:noVBand="1"/>
      </w:tblPr>
      <w:tblGrid>
        <w:gridCol w:w="567"/>
        <w:gridCol w:w="2564"/>
        <w:gridCol w:w="5067"/>
        <w:gridCol w:w="1371"/>
        <w:gridCol w:w="1492"/>
        <w:gridCol w:w="4074"/>
      </w:tblGrid>
      <w:tr w:rsidR="00137E61" w:rsidRPr="003C6DE1" w14:paraId="6D48E6F1" w14:textId="77777777" w:rsidTr="0084583A">
        <w:trPr>
          <w:trHeight w:val="397"/>
        </w:trPr>
        <w:tc>
          <w:tcPr>
            <w:tcW w:w="187" w:type="pct"/>
            <w:shd w:val="clear" w:color="auto" w:fill="DEEAF6" w:themeFill="accent1" w:themeFillTint="33"/>
            <w:vAlign w:val="center"/>
            <w:hideMark/>
          </w:tcPr>
          <w:p w14:paraId="024C88F5"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7" w:type="pct"/>
            <w:shd w:val="clear" w:color="auto" w:fill="DEEAF6" w:themeFill="accent1" w:themeFillTint="33"/>
            <w:vAlign w:val="center"/>
            <w:hideMark/>
          </w:tcPr>
          <w:p w14:paraId="4D2EE1D7"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74" w:type="pct"/>
            <w:shd w:val="clear" w:color="auto" w:fill="DEEAF6" w:themeFill="accent1" w:themeFillTint="33"/>
            <w:vAlign w:val="center"/>
            <w:hideMark/>
          </w:tcPr>
          <w:p w14:paraId="1A9ACFD9"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4024810A"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3" w:type="pct"/>
            <w:shd w:val="clear" w:color="auto" w:fill="DEEAF6" w:themeFill="accent1" w:themeFillTint="33"/>
            <w:vAlign w:val="center"/>
            <w:hideMark/>
          </w:tcPr>
          <w:p w14:paraId="537721DE"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347" w:type="pct"/>
            <w:shd w:val="clear" w:color="auto" w:fill="DEEAF6" w:themeFill="accent1" w:themeFillTint="33"/>
            <w:vAlign w:val="center"/>
            <w:hideMark/>
          </w:tcPr>
          <w:p w14:paraId="1C5B1532"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2840BFE7" w14:textId="77777777" w:rsidTr="0084583A">
        <w:trPr>
          <w:trHeight w:val="199"/>
        </w:trPr>
        <w:tc>
          <w:tcPr>
            <w:tcW w:w="187" w:type="pct"/>
            <w:vMerge w:val="restart"/>
            <w:tcBorders>
              <w:top w:val="single" w:sz="4" w:space="0" w:color="auto"/>
              <w:left w:val="single" w:sz="4" w:space="0" w:color="auto"/>
              <w:right w:val="single" w:sz="4" w:space="0" w:color="auto"/>
            </w:tcBorders>
            <w:vAlign w:val="center"/>
          </w:tcPr>
          <w:p w14:paraId="20D0AC34" w14:textId="77777777" w:rsidR="00D41396" w:rsidRPr="003C6DE1" w:rsidRDefault="00D41396" w:rsidP="00AD6113">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4.3</w:t>
            </w:r>
          </w:p>
        </w:tc>
        <w:tc>
          <w:tcPr>
            <w:tcW w:w="847" w:type="pct"/>
            <w:vMerge w:val="restart"/>
            <w:tcBorders>
              <w:top w:val="single" w:sz="4" w:space="0" w:color="auto"/>
              <w:left w:val="single" w:sz="4" w:space="0" w:color="auto"/>
              <w:right w:val="single" w:sz="4" w:space="0" w:color="auto"/>
            </w:tcBorders>
            <w:vAlign w:val="center"/>
          </w:tcPr>
          <w:p w14:paraId="006B1C17" w14:textId="77777777" w:rsidR="00D41396" w:rsidRPr="003C6DE1" w:rsidRDefault="00D41396" w:rsidP="0084583A">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1674" w:type="pct"/>
            <w:vMerge w:val="restart"/>
            <w:tcBorders>
              <w:top w:val="single" w:sz="4" w:space="0" w:color="auto"/>
              <w:left w:val="single" w:sz="4" w:space="0" w:color="auto"/>
              <w:right w:val="single" w:sz="4" w:space="0" w:color="auto"/>
            </w:tcBorders>
            <w:vAlign w:val="center"/>
          </w:tcPr>
          <w:p w14:paraId="28213FA0" w14:textId="77777777" w:rsidR="00D41396" w:rsidRPr="004D7ADC" w:rsidRDefault="00D41396" w:rsidP="0084583A">
            <w:pPr>
              <w:widowControl w:val="0"/>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7B7C962E" w14:textId="77777777" w:rsidR="00D41396" w:rsidRPr="004D7ADC" w:rsidRDefault="00D41396" w:rsidP="0084583A">
            <w:pPr>
              <w:widowControl w:val="0"/>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3D20E042" w14:textId="09187095" w:rsidR="00D41396" w:rsidRPr="004D7ADC" w:rsidRDefault="00D41396" w:rsidP="0084583A">
            <w:pPr>
              <w:widowControl w:val="0"/>
              <w:spacing w:line="288" w:lineRule="auto"/>
              <w:jc w:val="both"/>
              <w:rPr>
                <w:rFonts w:ascii="Arial" w:hAnsi="Arial" w:cs="Arial"/>
                <w:i/>
                <w:color w:val="000000" w:themeColor="text1"/>
                <w:sz w:val="19"/>
                <w:szCs w:val="19"/>
                <w:bdr w:val="none" w:sz="0" w:space="0" w:color="auto" w:frame="1"/>
              </w:rPr>
            </w:pPr>
            <w:r w:rsidRPr="004D7ADC">
              <w:rPr>
                <w:rFonts w:ascii="Arial" w:hAnsi="Arial" w:cs="Arial"/>
                <w:i/>
                <w:color w:val="000000" w:themeColor="text1"/>
                <w:sz w:val="19"/>
                <w:szCs w:val="19"/>
                <w:bdr w:val="none" w:sz="0" w:space="0" w:color="auto" w:frame="1"/>
              </w:rPr>
              <w:t>Pozn.:</w:t>
            </w:r>
            <w:r w:rsidRPr="004D7ADC">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w:t>
            </w:r>
            <w:r w:rsidR="000533C9">
              <w:rPr>
                <w:rFonts w:ascii="Arial" w:hAnsi="Arial" w:cs="Arial"/>
                <w:i/>
                <w:iCs/>
                <w:color w:val="000000"/>
                <w:sz w:val="19"/>
                <w:szCs w:val="19"/>
                <w:bdr w:val="none" w:sz="0" w:space="0" w:color="auto" w:frame="1"/>
              </w:rPr>
              <w:t>2</w:t>
            </w:r>
            <w:r>
              <w:rPr>
                <w:rFonts w:ascii="Arial" w:hAnsi="Arial" w:cs="Arial"/>
                <w:i/>
                <w:iCs/>
                <w:color w:val="000000"/>
                <w:sz w:val="19"/>
                <w:szCs w:val="19"/>
                <w:bdr w:val="none" w:sz="0" w:space="0" w:color="auto" w:frame="1"/>
              </w:rPr>
              <w:t>, projekt nebude diskvalifikovaný.</w:t>
            </w:r>
          </w:p>
          <w:p w14:paraId="314807F0" w14:textId="77777777" w:rsidR="00D41396" w:rsidRPr="004D7ADC" w:rsidRDefault="00D41396" w:rsidP="0084583A">
            <w:pPr>
              <w:widowControl w:val="0"/>
              <w:spacing w:line="288" w:lineRule="auto"/>
              <w:jc w:val="both"/>
              <w:rPr>
                <w:rFonts w:ascii="Arial" w:hAnsi="Arial" w:cs="Arial"/>
                <w:i/>
                <w:color w:val="000000" w:themeColor="text1"/>
                <w:sz w:val="19"/>
                <w:szCs w:val="19"/>
                <w:bdr w:val="none" w:sz="0" w:space="0" w:color="auto" w:frame="1"/>
              </w:rPr>
            </w:pPr>
          </w:p>
          <w:p w14:paraId="3365525D" w14:textId="77777777" w:rsidR="00D41396" w:rsidRPr="003C6DE1" w:rsidRDefault="00D41396" w:rsidP="0084583A">
            <w:pPr>
              <w:widowControl w:val="0"/>
              <w:spacing w:line="288" w:lineRule="auto"/>
              <w:jc w:val="both"/>
              <w:rPr>
                <w:rFonts w:ascii="Arial"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3" w:type="pct"/>
            <w:vMerge w:val="restart"/>
            <w:tcBorders>
              <w:top w:val="single" w:sz="4" w:space="0" w:color="auto"/>
              <w:left w:val="single" w:sz="4" w:space="0" w:color="auto"/>
              <w:right w:val="single" w:sz="4" w:space="0" w:color="auto"/>
            </w:tcBorders>
            <w:vAlign w:val="center"/>
          </w:tcPr>
          <w:p w14:paraId="51157AE6"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Vylučujúce kritérium</w:t>
            </w:r>
          </w:p>
        </w:tc>
        <w:tc>
          <w:tcPr>
            <w:tcW w:w="493" w:type="pct"/>
            <w:tcBorders>
              <w:top w:val="single" w:sz="4" w:space="0" w:color="auto"/>
              <w:left w:val="single" w:sz="4" w:space="0" w:color="auto"/>
              <w:bottom w:val="single" w:sz="4" w:space="0" w:color="auto"/>
              <w:right w:val="single" w:sz="4" w:space="0" w:color="auto"/>
            </w:tcBorders>
            <w:vAlign w:val="center"/>
          </w:tcPr>
          <w:p w14:paraId="40189D7A"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áno</w:t>
            </w:r>
          </w:p>
        </w:tc>
        <w:tc>
          <w:tcPr>
            <w:tcW w:w="1347" w:type="pct"/>
            <w:tcBorders>
              <w:top w:val="single" w:sz="4" w:space="0" w:color="auto"/>
              <w:left w:val="single" w:sz="4" w:space="0" w:color="auto"/>
              <w:bottom w:val="single" w:sz="4" w:space="0" w:color="auto"/>
              <w:right w:val="single" w:sz="4" w:space="0" w:color="auto"/>
            </w:tcBorders>
            <w:vAlign w:val="center"/>
          </w:tcPr>
          <w:p w14:paraId="0B5E1595" w14:textId="77777777" w:rsidR="00D41396" w:rsidRPr="004D7ADC" w:rsidRDefault="00D41396" w:rsidP="0084583A">
            <w:pPr>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p w14:paraId="336EBAD0" w14:textId="77777777" w:rsidR="00D41396" w:rsidRPr="004D7ADC" w:rsidRDefault="00D41396" w:rsidP="0084583A">
            <w:pPr>
              <w:spacing w:line="288" w:lineRule="auto"/>
              <w:jc w:val="both"/>
              <w:rPr>
                <w:rFonts w:ascii="Arial" w:hAnsi="Arial" w:cs="Arial"/>
                <w:color w:val="000000" w:themeColor="text1"/>
                <w:sz w:val="19"/>
                <w:szCs w:val="19"/>
                <w:u w:color="000000"/>
              </w:rPr>
            </w:pPr>
          </w:p>
          <w:p w14:paraId="3A01948E" w14:textId="77777777" w:rsidR="00D41396" w:rsidRPr="004D7ADC" w:rsidRDefault="00D41396" w:rsidP="0084583A">
            <w:pPr>
              <w:spacing w:line="288" w:lineRule="auto"/>
              <w:jc w:val="both"/>
              <w:rPr>
                <w:rFonts w:ascii="Arial" w:hAnsi="Arial" w:cs="Arial"/>
                <w:color w:val="000000" w:themeColor="text1"/>
                <w:sz w:val="19"/>
                <w:szCs w:val="19"/>
                <w:u w:color="000000"/>
              </w:rPr>
            </w:pPr>
          </w:p>
          <w:p w14:paraId="69ACE101" w14:textId="77777777" w:rsidR="00D41396" w:rsidRPr="003C6DE1" w:rsidRDefault="00D41396" w:rsidP="0084583A">
            <w:pPr>
              <w:spacing w:line="288" w:lineRule="auto"/>
              <w:jc w:val="both"/>
              <w:rPr>
                <w:rFonts w:ascii="Arial" w:eastAsia="Helvetica" w:hAnsi="Arial" w:cs="Arial"/>
                <w:color w:val="000000" w:themeColor="text1"/>
                <w:sz w:val="19"/>
                <w:szCs w:val="19"/>
              </w:rPr>
            </w:pPr>
          </w:p>
        </w:tc>
      </w:tr>
      <w:tr w:rsidR="00D41396" w:rsidRPr="003C6DE1" w14:paraId="5E89F2D9" w14:textId="77777777" w:rsidTr="0084583A">
        <w:trPr>
          <w:trHeight w:val="2596"/>
        </w:trPr>
        <w:tc>
          <w:tcPr>
            <w:tcW w:w="187" w:type="pct"/>
            <w:vMerge/>
            <w:tcBorders>
              <w:left w:val="single" w:sz="4" w:space="0" w:color="auto"/>
              <w:right w:val="single" w:sz="4" w:space="0" w:color="auto"/>
            </w:tcBorders>
            <w:vAlign w:val="center"/>
          </w:tcPr>
          <w:p w14:paraId="570EC0E8"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47" w:type="pct"/>
            <w:vMerge/>
            <w:tcBorders>
              <w:left w:val="single" w:sz="4" w:space="0" w:color="auto"/>
              <w:right w:val="single" w:sz="4" w:space="0" w:color="auto"/>
            </w:tcBorders>
            <w:vAlign w:val="center"/>
          </w:tcPr>
          <w:p w14:paraId="6C0B62C3"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674" w:type="pct"/>
            <w:vMerge/>
            <w:tcBorders>
              <w:left w:val="single" w:sz="4" w:space="0" w:color="auto"/>
              <w:right w:val="single" w:sz="4" w:space="0" w:color="auto"/>
            </w:tcBorders>
            <w:vAlign w:val="center"/>
          </w:tcPr>
          <w:p w14:paraId="0BD8D4EB" w14:textId="77777777" w:rsidR="00D41396" w:rsidRPr="003C6DE1" w:rsidRDefault="00D41396" w:rsidP="008A663F">
            <w:pPr>
              <w:spacing w:line="288" w:lineRule="auto"/>
              <w:rPr>
                <w:rFonts w:ascii="Arial" w:eastAsiaTheme="minorHAnsi" w:hAnsi="Arial" w:cs="Arial"/>
                <w:i/>
                <w:color w:val="000000" w:themeColor="text1"/>
                <w:sz w:val="19"/>
                <w:szCs w:val="19"/>
                <w:u w:color="000000"/>
              </w:rPr>
            </w:pPr>
          </w:p>
        </w:tc>
        <w:tc>
          <w:tcPr>
            <w:tcW w:w="453" w:type="pct"/>
            <w:vMerge/>
            <w:tcBorders>
              <w:left w:val="single" w:sz="4" w:space="0" w:color="auto"/>
              <w:right w:val="single" w:sz="4" w:space="0" w:color="auto"/>
            </w:tcBorders>
            <w:vAlign w:val="center"/>
          </w:tcPr>
          <w:p w14:paraId="186CFB70"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493" w:type="pct"/>
            <w:tcBorders>
              <w:top w:val="single" w:sz="4" w:space="0" w:color="auto"/>
              <w:left w:val="single" w:sz="4" w:space="0" w:color="auto"/>
              <w:right w:val="single" w:sz="4" w:space="0" w:color="auto"/>
            </w:tcBorders>
            <w:vAlign w:val="center"/>
          </w:tcPr>
          <w:p w14:paraId="27F6B6C7"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nie</w:t>
            </w:r>
          </w:p>
        </w:tc>
        <w:tc>
          <w:tcPr>
            <w:tcW w:w="1347" w:type="pct"/>
            <w:tcBorders>
              <w:top w:val="single" w:sz="4" w:space="0" w:color="auto"/>
              <w:left w:val="single" w:sz="4" w:space="0" w:color="auto"/>
              <w:right w:val="single" w:sz="4" w:space="0" w:color="auto"/>
            </w:tcBorders>
            <w:vAlign w:val="center"/>
          </w:tcPr>
          <w:p w14:paraId="3ECEC7E2" w14:textId="77777777" w:rsidR="00D41396" w:rsidRPr="004D7ADC" w:rsidRDefault="00D41396" w:rsidP="0084583A">
            <w:pPr>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p w14:paraId="1DD70FE8" w14:textId="77777777" w:rsidR="00D41396" w:rsidRPr="003C6DE1" w:rsidRDefault="00D41396" w:rsidP="0084583A">
            <w:pPr>
              <w:spacing w:line="288" w:lineRule="auto"/>
              <w:jc w:val="both"/>
              <w:rPr>
                <w:rFonts w:ascii="Arial" w:eastAsia="Helvetica" w:hAnsi="Arial" w:cs="Arial"/>
                <w:color w:val="000000" w:themeColor="text1"/>
                <w:sz w:val="19"/>
                <w:szCs w:val="19"/>
              </w:rPr>
            </w:pPr>
          </w:p>
        </w:tc>
      </w:tr>
    </w:tbl>
    <w:p w14:paraId="6D36582E" w14:textId="77777777" w:rsidR="00E44EDB" w:rsidRPr="003C6DE1" w:rsidRDefault="00E44ED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Opis projektu, príloha Rozpočet projektu, príloha </w:t>
      </w:r>
      <w:r w:rsidR="00D46574">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8E1C562" w14:textId="77777777" w:rsidR="00E44EDB" w:rsidRDefault="00E44EDB"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685E375C" w14:textId="7B0DC02E" w:rsidR="00E44EDB" w:rsidRDefault="00E44EDB" w:rsidP="00BE7DF0">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9C1525">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17EC0CF" w14:textId="77777777" w:rsidR="00E44EDB" w:rsidRDefault="00E44EDB" w:rsidP="00BE7DF0">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6B76664" w14:textId="1C8FC3DB" w:rsidR="003879D9" w:rsidRDefault="00E44EDB" w:rsidP="00A602D3">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3879D9">
        <w:rPr>
          <w:rFonts w:ascii="Arial" w:eastAsiaTheme="minorHAnsi" w:hAnsi="Arial" w:cs="Arial"/>
          <w:color w:val="000000" w:themeColor="text1"/>
          <w:sz w:val="19"/>
          <w:szCs w:val="19"/>
          <w:bdr w:val="none" w:sz="0" w:space="0" w:color="auto"/>
          <w:lang w:val="sk-SK"/>
        </w:rPr>
        <w:t>/prieskumu trhových cien, relevantného znaleckého posudku, štátnej expertízy, uzatvorenej zmluvy</w:t>
      </w:r>
      <w:r w:rsidR="009C1525">
        <w:rPr>
          <w:rFonts w:ascii="Arial" w:eastAsiaTheme="minorHAnsi" w:hAnsi="Arial" w:cs="Arial"/>
          <w:color w:val="000000" w:themeColor="text1"/>
          <w:sz w:val="19"/>
          <w:szCs w:val="19"/>
          <w:bdr w:val="none" w:sz="0" w:space="0" w:color="auto"/>
          <w:lang w:val="sk-SK"/>
        </w:rPr>
        <w:t>, rozpočtu overeného autorizovanou osobou</w:t>
      </w:r>
      <w:r w:rsidR="003879D9">
        <w:rPr>
          <w:rFonts w:ascii="Arial" w:eastAsiaTheme="minorHAnsi" w:hAnsi="Arial" w:cs="Arial"/>
          <w:color w:val="000000" w:themeColor="text1"/>
          <w:sz w:val="19"/>
          <w:szCs w:val="19"/>
          <w:bdr w:val="none" w:sz="0" w:space="0" w:color="auto"/>
          <w:lang w:val="sk-SK"/>
        </w:rPr>
        <w:t xml:space="preserve"> alebo</w:t>
      </w:r>
      <w:r w:rsidR="009C1525">
        <w:rPr>
          <w:rFonts w:ascii="Arial" w:eastAsiaTheme="minorHAnsi" w:hAnsi="Arial" w:cs="Arial"/>
          <w:color w:val="000000" w:themeColor="text1"/>
          <w:sz w:val="19"/>
          <w:szCs w:val="19"/>
          <w:bdr w:val="none" w:sz="0" w:space="0" w:color="auto"/>
          <w:lang w:val="sk-SK"/>
        </w:rPr>
        <w:t xml:space="preserve"> iných</w:t>
      </w:r>
      <w:r w:rsidR="003879D9">
        <w:rPr>
          <w:rFonts w:ascii="Arial" w:eastAsiaTheme="minorHAnsi" w:hAnsi="Arial" w:cs="Arial"/>
          <w:color w:val="000000" w:themeColor="text1"/>
          <w:sz w:val="19"/>
          <w:szCs w:val="19"/>
          <w:bdr w:val="none" w:sz="0" w:space="0" w:color="auto"/>
          <w:lang w:val="sk-SK"/>
        </w:rPr>
        <w:t xml:space="preserve"> podkladov</w:t>
      </w:r>
      <w:r w:rsidR="003879D9" w:rsidRPr="008A52DD">
        <w:rPr>
          <w:rFonts w:ascii="Arial" w:eastAsiaTheme="minorHAnsi" w:hAnsi="Arial" w:cs="Arial"/>
          <w:color w:val="000000" w:themeColor="text1"/>
          <w:sz w:val="19"/>
          <w:szCs w:val="19"/>
          <w:bdr w:val="none" w:sz="0" w:space="0" w:color="auto"/>
          <w:lang w:val="sk-SK"/>
        </w:rPr>
        <w:t xml:space="preserve">. </w:t>
      </w:r>
    </w:p>
    <w:p w14:paraId="6D9EF9A9" w14:textId="4CF8423B" w:rsidR="00831609" w:rsidRPr="00E33F54" w:rsidRDefault="00831609" w:rsidP="00BE7DF0">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w:t>
      </w:r>
      <w:r w:rsidR="003879D9">
        <w:rPr>
          <w:rFonts w:ascii="Arial" w:hAnsi="Arial" w:cs="Arial"/>
          <w:sz w:val="19"/>
          <w:szCs w:val="19"/>
        </w:rPr>
        <w:t> </w:t>
      </w:r>
      <w:r w:rsidRPr="00E33F54">
        <w:rPr>
          <w:rFonts w:ascii="Arial" w:hAnsi="Arial" w:cs="Arial"/>
          <w:sz w:val="19"/>
          <w:szCs w:val="19"/>
        </w:rPr>
        <w:t>čase</w:t>
      </w:r>
      <w:r w:rsidR="003879D9">
        <w:rPr>
          <w:rFonts w:ascii="Arial" w:hAnsi="Arial" w:cs="Arial"/>
          <w:sz w:val="19"/>
          <w:szCs w:val="19"/>
        </w:rPr>
        <w:t xml:space="preserve"> </w:t>
      </w:r>
      <w:r w:rsidR="003879D9" w:rsidRPr="001A6468">
        <w:rPr>
          <w:rFonts w:ascii="Arial" w:hAnsi="Arial" w:cs="Arial"/>
          <w:sz w:val="19"/>
          <w:szCs w:val="19"/>
        </w:rPr>
        <w:t>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9C1525">
        <w:rPr>
          <w:rFonts w:ascii="Arial" w:hAnsi="Arial" w:cs="Arial"/>
          <w:sz w:val="19"/>
          <w:szCs w:val="19"/>
        </w:rPr>
        <w:t>percentuálne/</w:t>
      </w:r>
      <w:r w:rsidRPr="00E33F54">
        <w:rPr>
          <w:rFonts w:ascii="Arial" w:hAnsi="Arial" w:cs="Arial"/>
          <w:sz w:val="19"/>
          <w:szCs w:val="19"/>
        </w:rPr>
        <w:t> finančné limity a /alebo bude hodnotiť kritérium podľa zrealizovaného verejného obstarávania, prieskumu trhu  a /alebo podľa expertízneho posúdenia (štátna expertíza a/alebo znalecký posudok</w:t>
      </w:r>
      <w:r w:rsidR="009C1525">
        <w:rPr>
          <w:rFonts w:ascii="Arial" w:hAnsi="Arial" w:cs="Arial"/>
          <w:sz w:val="19"/>
          <w:szCs w:val="19"/>
        </w:rPr>
        <w:t>), alebo iným spôsobom uvedeným v Príručke pre žiadateľa</w:t>
      </w:r>
      <w:r w:rsidRPr="00E33F54">
        <w:rPr>
          <w:rFonts w:ascii="Arial" w:hAnsi="Arial" w:cs="Arial"/>
          <w:sz w:val="19"/>
          <w:szCs w:val="19"/>
        </w:rPr>
        <w:t>. </w:t>
      </w:r>
    </w:p>
    <w:p w14:paraId="5D229D42" w14:textId="14ABFDA0" w:rsidR="00831609" w:rsidRPr="00E33F54" w:rsidRDefault="00A95523" w:rsidP="00BE7DF0">
      <w:pPr>
        <w:widowControl w:val="0"/>
        <w:autoSpaceDE w:val="0"/>
        <w:autoSpaceDN w:val="0"/>
        <w:adjustRightInd w:val="0"/>
        <w:spacing w:after="0" w:line="288" w:lineRule="auto"/>
        <w:jc w:val="both"/>
        <w:rPr>
          <w:rFonts w:ascii="Arial" w:hAnsi="Arial" w:cs="Arial"/>
          <w:sz w:val="19"/>
          <w:szCs w:val="19"/>
        </w:rPr>
      </w:pPr>
      <w:r w:rsidRPr="007024BF">
        <w:rPr>
          <w:rFonts w:ascii="Arial" w:hAnsi="Arial" w:cs="Arial"/>
          <w:b/>
          <w:sz w:val="19"/>
          <w:szCs w:val="19"/>
        </w:rPr>
        <w:lastRenderedPageBreak/>
        <w:t>L</w:t>
      </w:r>
      <w:r w:rsidR="00831609" w:rsidRPr="007024BF">
        <w:rPr>
          <w:rFonts w:ascii="Arial" w:hAnsi="Arial" w:cs="Arial"/>
          <w:b/>
          <w:sz w:val="19"/>
          <w:szCs w:val="19"/>
        </w:rPr>
        <w:t xml:space="preserve">imit </w:t>
      </w:r>
      <w:r w:rsidRPr="007024BF">
        <w:rPr>
          <w:rFonts w:ascii="Arial" w:hAnsi="Arial" w:cs="Arial"/>
          <w:b/>
          <w:sz w:val="19"/>
          <w:szCs w:val="19"/>
        </w:rPr>
        <w:t>výdavkov</w:t>
      </w:r>
      <w:r>
        <w:rPr>
          <w:rFonts w:ascii="Arial" w:hAnsi="Arial" w:cs="Arial"/>
          <w:sz w:val="19"/>
          <w:szCs w:val="19"/>
        </w:rPr>
        <w:t xml:space="preserve"> </w:t>
      </w:r>
      <w:r w:rsidR="00831609" w:rsidRPr="00E33F54">
        <w:rPr>
          <w:rFonts w:ascii="Arial" w:hAnsi="Arial" w:cs="Arial"/>
          <w:sz w:val="19"/>
          <w:szCs w:val="19"/>
        </w:rPr>
        <w:t>je definovaný ako maximálny limit  na úrovni:</w:t>
      </w:r>
    </w:p>
    <w:p w14:paraId="13F7DA3A" w14:textId="652A733F" w:rsidR="00831609" w:rsidRPr="00E33F54" w:rsidRDefault="00831609" w:rsidP="00BE7DF0">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A95523">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7A0193">
        <w:rPr>
          <w:rFonts w:ascii="Arial" w:hAnsi="Arial" w:cs="Arial"/>
          <w:sz w:val="19"/>
          <w:szCs w:val="19"/>
          <w:lang w:val="sk-SK"/>
        </w:rPr>
        <w:t>informovanie a komunikáciu</w:t>
      </w:r>
      <w:r w:rsidRPr="00E33F54">
        <w:rPr>
          <w:rFonts w:ascii="Arial" w:hAnsi="Arial" w:cs="Arial"/>
          <w:sz w:val="19"/>
          <w:szCs w:val="19"/>
          <w:lang w:val="sk-SK"/>
        </w:rPr>
        <w:t>)</w:t>
      </w:r>
      <w:r w:rsidR="007C2D67">
        <w:rPr>
          <w:rFonts w:ascii="Arial" w:hAnsi="Arial" w:cs="Arial"/>
          <w:sz w:val="19"/>
          <w:szCs w:val="19"/>
          <w:lang w:val="sk-SK"/>
        </w:rPr>
        <w:t>,</w:t>
      </w:r>
    </w:p>
    <w:p w14:paraId="267B901B" w14:textId="289430E6" w:rsidR="00831609" w:rsidRPr="00E33F54" w:rsidRDefault="00831609" w:rsidP="00BE7DF0">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7C2D67">
        <w:rPr>
          <w:rFonts w:ascii="Arial" w:hAnsi="Arial" w:cs="Arial"/>
          <w:sz w:val="19"/>
          <w:szCs w:val="19"/>
          <w:lang w:val="sk-SK"/>
        </w:rPr>
        <w:t>.</w:t>
      </w:r>
    </w:p>
    <w:p w14:paraId="0A4B6FD8" w14:textId="77777777" w:rsidR="009C1525" w:rsidRPr="005A114D" w:rsidRDefault="009C1525" w:rsidP="00A602D3">
      <w:pPr>
        <w:spacing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DCF8A33" w14:textId="5824A871"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7024BF">
        <w:rPr>
          <w:rFonts w:ascii="Arial" w:hAnsi="Arial" w:cs="Arial"/>
          <w:b/>
          <w:sz w:val="19"/>
          <w:szCs w:val="19"/>
        </w:rPr>
        <w:t>Prieskum trhu</w:t>
      </w:r>
      <w:r w:rsidR="003B689E" w:rsidRPr="007024BF">
        <w:rPr>
          <w:rFonts w:ascii="Arial" w:hAnsi="Arial" w:cs="Arial"/>
          <w:b/>
          <w:color w:val="000000" w:themeColor="text1"/>
          <w:sz w:val="19"/>
          <w:szCs w:val="19"/>
        </w:rPr>
        <w:t>/</w:t>
      </w:r>
      <w:r w:rsidR="003B689E" w:rsidRPr="007024BF">
        <w:rPr>
          <w:rFonts w:ascii="Arial" w:hAnsi="Arial" w:cs="Arial"/>
          <w:b/>
          <w:sz w:val="19"/>
          <w:szCs w:val="19"/>
        </w:rPr>
        <w:t>prieskum trhových cien</w:t>
      </w:r>
      <w:r w:rsidR="003B689E" w:rsidRPr="001A6468">
        <w:rPr>
          <w:rFonts w:ascii="Arial" w:hAnsi="Arial" w:cs="Arial"/>
          <w:sz w:val="19"/>
          <w:szCs w:val="19"/>
        </w:rPr>
        <w:t> </w:t>
      </w:r>
      <w:r w:rsidR="003B689E" w:rsidRPr="001A6468">
        <w:rPr>
          <w:rFonts w:ascii="Arial" w:hAnsi="Arial" w:cs="Arial"/>
          <w:color w:val="000000" w:themeColor="text1"/>
          <w:sz w:val="19"/>
          <w:szCs w:val="19"/>
        </w:rPr>
        <w:t xml:space="preserve">  </w:t>
      </w:r>
      <w:r w:rsidRPr="00E33F54">
        <w:rPr>
          <w:rFonts w:ascii="Arial" w:hAnsi="Arial" w:cs="Arial"/>
          <w:sz w:val="19"/>
          <w:szCs w:val="19"/>
        </w:rPr>
        <w:t xml:space="preserve"> je definovaný ako činnosť, pri ktorej žiadateľ zistí a vyhodnotí  informácie o aktuálnych cenách  tovarov, prác alebo služieb na trhu v danom čase a v danom mieste.  </w:t>
      </w:r>
      <w:r w:rsidR="003B689E" w:rsidRPr="001A6468">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p>
    <w:p w14:paraId="42471122" w14:textId="77777777"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7024BF">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znalcom , MDVRR SR zodpovedným za vypracovanie štátnej expertízy nad verejnými prácami, a pod.).</w:t>
      </w:r>
    </w:p>
    <w:p w14:paraId="3B69148D" w14:textId="4284886E" w:rsidR="00831609" w:rsidRDefault="009C1525" w:rsidP="00A602D3">
      <w:pPr>
        <w:widowControl w:val="0"/>
        <w:autoSpaceDE w:val="0"/>
        <w:autoSpaceDN w:val="0"/>
        <w:adjustRightInd w:val="0"/>
        <w:spacing w:after="120" w:line="288" w:lineRule="auto"/>
        <w:jc w:val="both"/>
        <w:rPr>
          <w:rFonts w:ascii="Arial" w:hAnsi="Arial" w:cs="Arial"/>
          <w:sz w:val="19"/>
          <w:szCs w:val="19"/>
        </w:rPr>
      </w:pPr>
      <w:r w:rsidRPr="009C1525">
        <w:rPr>
          <w:rFonts w:ascii="Arial" w:hAnsi="Arial" w:cs="Arial"/>
          <w:sz w:val="19"/>
          <w:szCs w:val="19"/>
        </w:rPr>
        <w:t xml:space="preserve">V prípade </w:t>
      </w:r>
      <w:r w:rsidRPr="009C1525">
        <w:rPr>
          <w:rFonts w:ascii="Arial" w:hAnsi="Arial" w:cs="Arial"/>
          <w:b/>
          <w:sz w:val="19"/>
          <w:szCs w:val="19"/>
        </w:rPr>
        <w:t>zrealizovaného verejného obstarávania</w:t>
      </w:r>
      <w:r w:rsidRPr="009C1525">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1FA36C61" w14:textId="77777777" w:rsidR="00281718" w:rsidRDefault="00281718" w:rsidP="00281718">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49463ED6" w14:textId="77777777"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3B689E">
        <w:rPr>
          <w:rFonts w:ascii="Arial" w:hAnsi="Arial" w:cs="Arial"/>
          <w:sz w:val="19"/>
          <w:szCs w:val="19"/>
        </w:rPr>
        <w:t xml:space="preserve"> (v závislosti od typu výdavkov)</w:t>
      </w:r>
      <w:r w:rsidRPr="00E33F54">
        <w:rPr>
          <w:rFonts w:ascii="Arial" w:hAnsi="Arial" w:cs="Arial"/>
          <w:sz w:val="19"/>
          <w:szCs w:val="19"/>
        </w:rPr>
        <w:t>.</w:t>
      </w:r>
    </w:p>
    <w:p w14:paraId="0C2AB4A8" w14:textId="180DAF5B" w:rsidR="00831609" w:rsidRDefault="00831609"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25EC107" w14:textId="69F0B154" w:rsidR="009C1525" w:rsidRPr="00A3243D" w:rsidRDefault="00831609" w:rsidP="00A602D3">
      <w:pPr>
        <w:pStyle w:val="Predvolen"/>
        <w:spacing w:after="120"/>
        <w:ind w:right="-2"/>
        <w:jc w:val="both"/>
        <w:rPr>
          <w:rFonts w:ascii="Arial" w:hAnsi="Arial" w:cs="Arial"/>
          <w:color w:val="000000" w:themeColor="text1"/>
          <w:sz w:val="19"/>
          <w:szCs w:val="19"/>
          <w:lang w:val="sk-SK"/>
        </w:rPr>
      </w:pPr>
      <w:r w:rsidRPr="00A3243D">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9C1525" w:rsidRPr="00A3243D">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A3243D" w:rsidRPr="00A3243D">
        <w:rPr>
          <w:rFonts w:ascii="Arial" w:hAnsi="Arial" w:cs="Arial"/>
          <w:color w:val="000000" w:themeColor="text1"/>
          <w:sz w:val="19"/>
          <w:szCs w:val="19"/>
          <w:lang w:val="sk-SK"/>
        </w:rPr>
        <w:t xml:space="preserve"> Ak identifikované </w:t>
      </w:r>
      <w:r w:rsidR="00A3243D" w:rsidRPr="006F70F1">
        <w:rPr>
          <w:rFonts w:ascii="Arial" w:hAnsi="Arial" w:cs="Arial"/>
          <w:color w:val="auto"/>
          <w:sz w:val="19"/>
          <w:szCs w:val="19"/>
          <w:lang w:val="sk-SK"/>
        </w:rPr>
        <w:t xml:space="preserve">vecne neoprávnené výdavky tvoria viac ako 30% </w:t>
      </w:r>
      <w:r w:rsidR="00A3243D" w:rsidRPr="00A3243D">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7F60346" w14:textId="7CEB0EC5" w:rsidR="009C1525" w:rsidRPr="00AD6113" w:rsidRDefault="009C1525" w:rsidP="00A602D3">
      <w:pPr>
        <w:pStyle w:val="Predvolen"/>
        <w:spacing w:after="120"/>
        <w:ind w:right="-2"/>
        <w:jc w:val="both"/>
        <w:rPr>
          <w:rFonts w:ascii="Arial" w:hAnsi="Arial" w:cs="Arial"/>
          <w:color w:val="000000" w:themeColor="text1"/>
          <w:sz w:val="19"/>
          <w:szCs w:val="19"/>
          <w:lang w:val="sk-SK"/>
        </w:rPr>
      </w:pPr>
      <w:r w:rsidRPr="00AD6113">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3E85193" w14:textId="77777777" w:rsidR="009C1525" w:rsidRPr="00AD6113" w:rsidRDefault="009C1525"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hAnsi="Arial" w:cs="Arial"/>
          <w:color w:val="000000" w:themeColor="text1"/>
          <w:sz w:val="19"/>
          <w:szCs w:val="19"/>
          <w:lang w:val="sk-SK"/>
        </w:rPr>
      </w:pPr>
      <w:r w:rsidRPr="00AD6113">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40FA42F3" w14:textId="6C0AFE7C" w:rsidR="00F012F3" w:rsidRDefault="00831609" w:rsidP="006257D9">
      <w:pPr>
        <w:widowControl w:val="0"/>
        <w:autoSpaceDE w:val="0"/>
        <w:autoSpaceDN w:val="0"/>
        <w:adjustRightInd w:val="0"/>
        <w:spacing w:after="120" w:line="288" w:lineRule="auto"/>
        <w:contextualSpacing/>
        <w:jc w:val="both"/>
        <w:rPr>
          <w:ins w:id="1" w:author="OM" w:date="2020-02-24T09:43:00Z"/>
          <w:rFonts w:ascii="Arial" w:hAnsi="Arial" w:cs="Arial"/>
          <w:color w:val="000000" w:themeColor="text1"/>
          <w:sz w:val="19"/>
          <w:szCs w:val="19"/>
        </w:rPr>
      </w:pPr>
      <w:r w:rsidRPr="0083160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6257D9" w:rsidRPr="009B070E">
        <w:rPr>
          <w:rFonts w:ascii="Arial" w:hAnsi="Arial" w:cs="Arial"/>
          <w:sz w:val="19"/>
          <w:szCs w:val="19"/>
        </w:rPr>
        <w:t xml:space="preserve">Hodnotiteľ je povinný popísať a uviesť v časti Komentár </w:t>
      </w:r>
      <w:r w:rsidR="006257D9"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w:t>
      </w:r>
      <w:r w:rsidR="006257D9" w:rsidRPr="009B070E">
        <w:rPr>
          <w:rFonts w:ascii="Arial" w:hAnsi="Arial" w:cs="Arial"/>
          <w:color w:val="000000" w:themeColor="text1"/>
          <w:sz w:val="19"/>
          <w:szCs w:val="19"/>
        </w:rPr>
        <w:lastRenderedPageBreak/>
        <w:t xml:space="preserve">základe stanoveného benchmarku, finančných limitov,  zrealizovaného VO, vykonaného prieskumu trhu, resp. na základe iných nástrojov na overenie hospodárnosti a efektívnosti výdavkov). </w:t>
      </w:r>
      <w:r w:rsidR="00404EDE" w:rsidRPr="007B678B">
        <w:rPr>
          <w:rFonts w:ascii="Arial" w:hAnsi="Arial" w:cs="Arial"/>
          <w:color w:val="000000" w:themeColor="text1"/>
          <w:sz w:val="19"/>
          <w:szCs w:val="19"/>
        </w:rPr>
        <w:t xml:space="preserve">Hodnotiteľ je povinný v rámci komentára v hodnotiacom hárku uviesť </w:t>
      </w:r>
      <w:r w:rsidR="00404EDE"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933105" w:rsidRPr="00FD4801">
        <w:rPr>
          <w:rFonts w:ascii="Arial" w:hAnsi="Arial" w:cs="Arial"/>
          <w:color w:val="000000" w:themeColor="text1"/>
          <w:sz w:val="19"/>
          <w:szCs w:val="19"/>
        </w:rPr>
        <w:t xml:space="preserve">ich podloží aj s odvolaním sa na konkrétne </w:t>
      </w:r>
      <w:r w:rsidR="00933105">
        <w:rPr>
          <w:rFonts w:ascii="Arial" w:hAnsi="Arial" w:cs="Arial"/>
          <w:color w:val="000000" w:themeColor="text1"/>
          <w:sz w:val="19"/>
          <w:szCs w:val="19"/>
        </w:rPr>
        <w:t xml:space="preserve">pravidlá, t.j. konkrétne </w:t>
      </w:r>
      <w:r w:rsidR="00933105" w:rsidRPr="00FD4801">
        <w:rPr>
          <w:rFonts w:ascii="Arial" w:hAnsi="Arial" w:cs="Arial"/>
          <w:color w:val="000000" w:themeColor="text1"/>
          <w:sz w:val="19"/>
          <w:szCs w:val="19"/>
        </w:rPr>
        <w:t>číselné hodnoty posudzovaných finančných limitov, benchmarkov, percentuálnych limitov, iných výdavkov</w:t>
      </w:r>
      <w:r w:rsidR="00933105">
        <w:rPr>
          <w:rFonts w:ascii="Arial" w:hAnsi="Arial" w:cs="Arial"/>
          <w:color w:val="000000" w:themeColor="text1"/>
          <w:sz w:val="19"/>
          <w:szCs w:val="19"/>
        </w:rPr>
        <w:t xml:space="preserve">, resp. odvolaním sa na konkrétne </w:t>
      </w:r>
      <w:r w:rsidR="00DE29D5" w:rsidRPr="00DE29D5">
        <w:rPr>
          <w:rFonts w:ascii="Arial" w:hAnsi="Arial" w:cs="Arial"/>
          <w:color w:val="000000" w:themeColor="text1"/>
          <w:sz w:val="19"/>
          <w:szCs w:val="19"/>
        </w:rPr>
        <w:t xml:space="preserve">právne </w:t>
      </w:r>
      <w:r w:rsidR="00933105">
        <w:rPr>
          <w:rFonts w:ascii="Arial" w:hAnsi="Arial" w:cs="Arial"/>
          <w:color w:val="000000" w:themeColor="text1"/>
          <w:sz w:val="19"/>
          <w:szCs w:val="19"/>
        </w:rPr>
        <w:t>predpisy (tam, kde je to relevantné)</w:t>
      </w:r>
      <w:r w:rsidR="00933105" w:rsidRPr="00FD4801">
        <w:rPr>
          <w:rFonts w:ascii="Arial" w:hAnsi="Arial" w:cs="Arial"/>
          <w:color w:val="000000" w:themeColor="text1"/>
          <w:sz w:val="19"/>
          <w:szCs w:val="19"/>
        </w:rPr>
        <w:t xml:space="preserve"> atď., ktoré boli posudzované v rámci overovania efektívnosti a hospodárnosti výdavkov a</w:t>
      </w:r>
      <w:r w:rsidR="00933105">
        <w:rPr>
          <w:rFonts w:ascii="Arial" w:hAnsi="Arial" w:cs="Arial"/>
          <w:color w:val="000000" w:themeColor="text1"/>
          <w:sz w:val="19"/>
          <w:szCs w:val="19"/>
        </w:rPr>
        <w:t xml:space="preserve"> uvedie </w:t>
      </w:r>
      <w:r w:rsidR="00933105" w:rsidRPr="00FD4801">
        <w:rPr>
          <w:rFonts w:ascii="Arial" w:hAnsi="Arial" w:cs="Arial"/>
          <w:color w:val="000000" w:themeColor="text1"/>
          <w:sz w:val="19"/>
          <w:szCs w:val="19"/>
        </w:rPr>
        <w:t>výsledok posúdenia</w:t>
      </w:r>
      <w:r w:rsidR="00933105">
        <w:rPr>
          <w:rFonts w:ascii="Arial" w:hAnsi="Arial" w:cs="Arial"/>
          <w:color w:val="000000" w:themeColor="text1"/>
          <w:sz w:val="19"/>
          <w:szCs w:val="19"/>
        </w:rPr>
        <w:t xml:space="preserve">. </w:t>
      </w:r>
      <w:r w:rsidRPr="00831609">
        <w:rPr>
          <w:rFonts w:ascii="Arial" w:hAnsi="Arial" w:cs="Arial"/>
          <w:color w:val="000000" w:themeColor="text1"/>
          <w:sz w:val="19"/>
          <w:szCs w:val="19"/>
        </w:rPr>
        <w:t>Hodnotiteľ je povinný uviesť odpoveď pri každom konkrétnom hodnotení vylučujúceho kritéria, a to v prípade kladného ako aj negatívneho hodnotenia.</w:t>
      </w:r>
    </w:p>
    <w:p w14:paraId="7CD1CD29" w14:textId="77777777" w:rsidR="00AA149D" w:rsidRDefault="00AA149D"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47926FE4" w14:textId="54278807" w:rsidR="00AA149D" w:rsidRDefault="00AA149D"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ins w:id="2" w:author="OM" w:date="2020-02-24T09:43: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555B0403" w14:textId="77777777" w:rsidR="00005C04" w:rsidRDefault="00005C04"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571"/>
        <w:gridCol w:w="2241"/>
        <w:gridCol w:w="4529"/>
        <w:gridCol w:w="1373"/>
        <w:gridCol w:w="1490"/>
        <w:gridCol w:w="4789"/>
      </w:tblGrid>
      <w:tr w:rsidR="00137E61" w:rsidRPr="003C6DE1" w14:paraId="11E7C8F2" w14:textId="77777777" w:rsidTr="00A602D3">
        <w:trPr>
          <w:trHeight w:val="397"/>
        </w:trPr>
        <w:tc>
          <w:tcPr>
            <w:tcW w:w="190" w:type="pct"/>
            <w:shd w:val="clear" w:color="auto" w:fill="DEEAF6" w:themeFill="accent1" w:themeFillTint="33"/>
            <w:vAlign w:val="center"/>
            <w:hideMark/>
          </w:tcPr>
          <w:p w14:paraId="5BE73C2B"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7" w:type="pct"/>
            <w:shd w:val="clear" w:color="auto" w:fill="DEEAF6" w:themeFill="accent1" w:themeFillTint="33"/>
            <w:vAlign w:val="center"/>
            <w:hideMark/>
          </w:tcPr>
          <w:p w14:paraId="50FC19EF"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10" w:type="pct"/>
            <w:shd w:val="clear" w:color="auto" w:fill="DEEAF6" w:themeFill="accent1" w:themeFillTint="33"/>
            <w:vAlign w:val="center"/>
            <w:hideMark/>
          </w:tcPr>
          <w:p w14:paraId="727BB745"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0F32BCEB"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88637BF"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97" w:type="pct"/>
            <w:shd w:val="clear" w:color="auto" w:fill="DEEAF6" w:themeFill="accent1" w:themeFillTint="33"/>
            <w:vAlign w:val="center"/>
            <w:hideMark/>
          </w:tcPr>
          <w:p w14:paraId="401572F4"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09A31BAB" w14:textId="77777777" w:rsidTr="00A602D3">
        <w:trPr>
          <w:trHeight w:val="2484"/>
        </w:trPr>
        <w:tc>
          <w:tcPr>
            <w:tcW w:w="190" w:type="pct"/>
            <w:vMerge w:val="restart"/>
            <w:tcBorders>
              <w:top w:val="single" w:sz="4" w:space="0" w:color="auto"/>
              <w:left w:val="single" w:sz="4" w:space="0" w:color="auto"/>
              <w:bottom w:val="single" w:sz="4" w:space="0" w:color="auto"/>
              <w:right w:val="single" w:sz="4" w:space="0" w:color="auto"/>
            </w:tcBorders>
            <w:vAlign w:val="center"/>
          </w:tcPr>
          <w:p w14:paraId="04149847" w14:textId="77777777" w:rsidR="00D41396" w:rsidRPr="003C6DE1" w:rsidRDefault="00D41396" w:rsidP="00AD6113">
            <w:pPr>
              <w:spacing w:line="288" w:lineRule="auto"/>
              <w:jc w:val="center"/>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4</w:t>
            </w:r>
          </w:p>
        </w:tc>
        <w:tc>
          <w:tcPr>
            <w:tcW w:w="747" w:type="pct"/>
            <w:vMerge w:val="restart"/>
            <w:tcBorders>
              <w:top w:val="single" w:sz="4" w:space="0" w:color="auto"/>
              <w:left w:val="single" w:sz="4" w:space="0" w:color="auto"/>
              <w:bottom w:val="single" w:sz="4" w:space="0" w:color="auto"/>
              <w:right w:val="single" w:sz="4" w:space="0" w:color="auto"/>
            </w:tcBorders>
            <w:vAlign w:val="center"/>
          </w:tcPr>
          <w:p w14:paraId="25227D4A" w14:textId="77777777" w:rsidR="00D41396" w:rsidRPr="003C6DE1" w:rsidRDefault="00D41396" w:rsidP="00A602D3">
            <w:pPr>
              <w:spacing w:line="288" w:lineRule="auto"/>
              <w:ind w:right="40"/>
              <w:rPr>
                <w:rFonts w:ascii="Arial" w:eastAsiaTheme="minorHAnsi" w:hAnsi="Arial" w:cs="Arial"/>
                <w:color w:val="000000" w:themeColor="text1"/>
                <w:sz w:val="19"/>
                <w:szCs w:val="19"/>
              </w:rPr>
            </w:pPr>
            <w:r w:rsidRPr="004D7ADC">
              <w:rPr>
                <w:rFonts w:ascii="Arial" w:hAnsi="Arial" w:cs="Arial"/>
                <w:color w:val="000000" w:themeColor="text1"/>
                <w:sz w:val="19"/>
                <w:szCs w:val="19"/>
              </w:rPr>
              <w:t>Finančná udržateľnosť projektu</w:t>
            </w:r>
          </w:p>
        </w:tc>
        <w:tc>
          <w:tcPr>
            <w:tcW w:w="1510" w:type="pct"/>
            <w:vMerge w:val="restart"/>
            <w:tcBorders>
              <w:top w:val="single" w:sz="4" w:space="0" w:color="auto"/>
              <w:left w:val="single" w:sz="4" w:space="0" w:color="auto"/>
              <w:bottom w:val="single" w:sz="4" w:space="0" w:color="auto"/>
              <w:right w:val="single" w:sz="4" w:space="0" w:color="auto"/>
            </w:tcBorders>
            <w:vAlign w:val="center"/>
          </w:tcPr>
          <w:p w14:paraId="372D3AC7" w14:textId="77777777" w:rsidR="00D41396" w:rsidRPr="004D7ADC"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5D34B54A" w14:textId="77777777" w:rsidR="00D41396" w:rsidRPr="004D7ADC"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5988A57" w14:textId="59184F2A" w:rsidR="00D41396" w:rsidRPr="003C6DE1" w:rsidRDefault="00D41396" w:rsidP="00AD6113">
            <w:pPr>
              <w:spacing w:line="288" w:lineRule="auto"/>
              <w:rPr>
                <w:rFonts w:ascii="Arial" w:hAnsi="Arial" w:cs="Arial"/>
                <w:color w:val="000000" w:themeColor="text1"/>
                <w:sz w:val="19"/>
                <w:szCs w:val="19"/>
              </w:rPr>
            </w:pPr>
            <w:r w:rsidRPr="004D7ADC">
              <w:rPr>
                <w:rFonts w:ascii="Arial" w:eastAsia="Arial Unicode MS" w:hAnsi="Arial" w:cs="Arial"/>
                <w:color w:val="000000" w:themeColor="text1"/>
                <w:sz w:val="19"/>
                <w:szCs w:val="19"/>
                <w:u w:color="000000"/>
              </w:rPr>
              <w:t xml:space="preserve">Zároveň sa </w:t>
            </w:r>
            <w:r w:rsidRPr="004D7ADC">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58" w:type="pct"/>
            <w:vMerge w:val="restart"/>
            <w:tcBorders>
              <w:top w:val="single" w:sz="4" w:space="0" w:color="auto"/>
              <w:left w:val="single" w:sz="4" w:space="0" w:color="auto"/>
              <w:bottom w:val="single" w:sz="4" w:space="0" w:color="auto"/>
              <w:right w:val="single" w:sz="4" w:space="0" w:color="auto"/>
            </w:tcBorders>
            <w:vAlign w:val="center"/>
          </w:tcPr>
          <w:p w14:paraId="67FFF0E9"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Vylučujúce kritérium</w:t>
            </w:r>
          </w:p>
        </w:tc>
        <w:tc>
          <w:tcPr>
            <w:tcW w:w="497" w:type="pct"/>
            <w:tcBorders>
              <w:top w:val="single" w:sz="4" w:space="0" w:color="auto"/>
              <w:left w:val="single" w:sz="4" w:space="0" w:color="auto"/>
              <w:bottom w:val="single" w:sz="4" w:space="0" w:color="auto"/>
              <w:right w:val="single" w:sz="4" w:space="0" w:color="auto"/>
            </w:tcBorders>
            <w:vAlign w:val="center"/>
          </w:tcPr>
          <w:p w14:paraId="60CA1B85"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áno</w:t>
            </w:r>
          </w:p>
        </w:tc>
        <w:tc>
          <w:tcPr>
            <w:tcW w:w="1597" w:type="pct"/>
            <w:tcBorders>
              <w:top w:val="single" w:sz="4" w:space="0" w:color="auto"/>
              <w:left w:val="single" w:sz="4" w:space="0" w:color="auto"/>
              <w:bottom w:val="single" w:sz="4" w:space="0" w:color="auto"/>
              <w:right w:val="single" w:sz="4" w:space="0" w:color="auto"/>
            </w:tcBorders>
            <w:vAlign w:val="center"/>
          </w:tcPr>
          <w:p w14:paraId="2FB68F45" w14:textId="3CC80AE8" w:rsidR="00D41396" w:rsidRPr="003C6DE1" w:rsidRDefault="00D41396" w:rsidP="00A602D3">
            <w:pPr>
              <w:spacing w:line="288" w:lineRule="auto"/>
              <w:jc w:val="both"/>
              <w:rPr>
                <w:rFonts w:ascii="Arial" w:eastAsia="Helvetica" w:hAnsi="Arial" w:cs="Arial"/>
                <w:color w:val="000000" w:themeColor="text1"/>
                <w:sz w:val="19"/>
                <w:szCs w:val="19"/>
              </w:rPr>
            </w:pPr>
            <w:r w:rsidRPr="004D7ADC">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41396" w:rsidRPr="003C6DE1" w14:paraId="57AA69E5" w14:textId="77777777" w:rsidTr="00A602D3">
        <w:trPr>
          <w:trHeight w:val="2535"/>
        </w:trPr>
        <w:tc>
          <w:tcPr>
            <w:tcW w:w="190" w:type="pct"/>
            <w:vMerge/>
            <w:tcBorders>
              <w:top w:val="single" w:sz="4" w:space="0" w:color="auto"/>
              <w:left w:val="single" w:sz="4" w:space="0" w:color="auto"/>
              <w:bottom w:val="single" w:sz="4" w:space="0" w:color="auto"/>
              <w:right w:val="single" w:sz="4" w:space="0" w:color="auto"/>
            </w:tcBorders>
            <w:vAlign w:val="center"/>
          </w:tcPr>
          <w:p w14:paraId="51691B2E" w14:textId="77777777" w:rsidR="00D41396" w:rsidRPr="003C6DE1" w:rsidRDefault="00D41396" w:rsidP="002B4558">
            <w:pPr>
              <w:spacing w:line="288" w:lineRule="auto"/>
              <w:jc w:val="center"/>
              <w:rPr>
                <w:rFonts w:ascii="Arial" w:hAnsi="Arial" w:cs="Arial"/>
                <w:color w:val="000000" w:themeColor="text1"/>
                <w:sz w:val="19"/>
                <w:szCs w:val="19"/>
                <w:highlight w:val="yellow"/>
              </w:rPr>
            </w:pPr>
          </w:p>
        </w:tc>
        <w:tc>
          <w:tcPr>
            <w:tcW w:w="747" w:type="pct"/>
            <w:vMerge/>
            <w:tcBorders>
              <w:top w:val="single" w:sz="4" w:space="0" w:color="auto"/>
              <w:left w:val="single" w:sz="4" w:space="0" w:color="auto"/>
              <w:bottom w:val="single" w:sz="4" w:space="0" w:color="auto"/>
              <w:right w:val="single" w:sz="4" w:space="0" w:color="auto"/>
            </w:tcBorders>
            <w:vAlign w:val="center"/>
          </w:tcPr>
          <w:p w14:paraId="4844860F" w14:textId="77777777" w:rsidR="00D41396" w:rsidRPr="003C6DE1" w:rsidRDefault="00D41396" w:rsidP="002B4558">
            <w:pPr>
              <w:spacing w:line="288" w:lineRule="auto"/>
              <w:rPr>
                <w:rFonts w:ascii="Arial" w:hAnsi="Arial" w:cs="Arial"/>
                <w:color w:val="000000" w:themeColor="text1"/>
                <w:sz w:val="19"/>
                <w:szCs w:val="19"/>
              </w:rPr>
            </w:pPr>
          </w:p>
        </w:tc>
        <w:tc>
          <w:tcPr>
            <w:tcW w:w="1510" w:type="pct"/>
            <w:vMerge/>
            <w:tcBorders>
              <w:top w:val="single" w:sz="4" w:space="0" w:color="auto"/>
              <w:left w:val="single" w:sz="4" w:space="0" w:color="auto"/>
              <w:bottom w:val="single" w:sz="4" w:space="0" w:color="auto"/>
              <w:right w:val="single" w:sz="4" w:space="0" w:color="auto"/>
            </w:tcBorders>
            <w:vAlign w:val="center"/>
          </w:tcPr>
          <w:p w14:paraId="07D7B8D5" w14:textId="77777777" w:rsidR="00D41396" w:rsidRPr="003C6DE1" w:rsidRDefault="00D41396" w:rsidP="002B4558">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tcPr>
          <w:p w14:paraId="79DA6C83" w14:textId="77777777" w:rsidR="00D41396" w:rsidRPr="003C6DE1" w:rsidRDefault="00D41396" w:rsidP="002B4558">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right w:val="single" w:sz="4" w:space="0" w:color="auto"/>
            </w:tcBorders>
            <w:vAlign w:val="center"/>
          </w:tcPr>
          <w:p w14:paraId="4B81D314"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97" w:type="pct"/>
            <w:tcBorders>
              <w:top w:val="single" w:sz="4" w:space="0" w:color="auto"/>
              <w:left w:val="single" w:sz="4" w:space="0" w:color="auto"/>
              <w:right w:val="single" w:sz="4" w:space="0" w:color="auto"/>
            </w:tcBorders>
            <w:vAlign w:val="center"/>
          </w:tcPr>
          <w:p w14:paraId="4E8B78E9"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w:t>
            </w:r>
            <w:r w:rsidRPr="002D1DDD">
              <w:rPr>
                <w:rFonts w:ascii="Arial" w:eastAsia="Helvetica" w:hAnsi="Arial" w:cs="Arial"/>
                <w:color w:val="000000" w:themeColor="text1"/>
                <w:sz w:val="19"/>
                <w:szCs w:val="19"/>
              </w:rPr>
              <w:t xml:space="preserve">projektu), a/alebo   </w:t>
            </w:r>
            <w:r w:rsidRPr="002D1DDD">
              <w:rPr>
                <w:rFonts w:ascii="Arial" w:eastAsia="Arial Unicode MS" w:hAnsi="Arial" w:cs="Arial"/>
                <w:color w:val="000000" w:themeColor="text1"/>
                <w:sz w:val="19"/>
                <w:szCs w:val="19"/>
                <w:u w:color="000000"/>
              </w:rPr>
              <w:t>finančná situácia žiadateľa je zlá a predstavuje riziko</w:t>
            </w:r>
            <w:r w:rsidRPr="004D7ADC">
              <w:rPr>
                <w:rFonts w:ascii="Arial" w:eastAsia="Arial Unicode MS" w:hAnsi="Arial" w:cs="Arial"/>
                <w:color w:val="000000" w:themeColor="text1"/>
                <w:sz w:val="19"/>
                <w:szCs w:val="19"/>
                <w:u w:color="000000"/>
              </w:rPr>
              <w:t xml:space="preserve"> pre realizáciu projektu</w:t>
            </w:r>
            <w:r>
              <w:rPr>
                <w:rFonts w:ascii="Arial" w:eastAsia="Arial Unicode MS" w:hAnsi="Arial" w:cs="Arial"/>
                <w:color w:val="000000" w:themeColor="text1"/>
                <w:sz w:val="19"/>
                <w:szCs w:val="19"/>
                <w:u w:color="000000"/>
              </w:rPr>
              <w:t>.</w:t>
            </w:r>
          </w:p>
        </w:tc>
      </w:tr>
    </w:tbl>
    <w:p w14:paraId="6A2A039B" w14:textId="77777777" w:rsidR="00A602D3" w:rsidRDefault="00A602D3" w:rsidP="00A602D3">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príloha Opis projektu,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68D93EED" w14:textId="77777777" w:rsidR="00A602D3" w:rsidRDefault="00A602D3" w:rsidP="00A602D3">
      <w:pPr>
        <w:spacing w:after="0" w:line="276" w:lineRule="auto"/>
        <w:jc w:val="both"/>
        <w:rPr>
          <w:rFonts w:ascii="Arial" w:hAnsi="Arial" w:cs="Arial"/>
          <w:color w:val="000000" w:themeColor="text1"/>
          <w:sz w:val="19"/>
          <w:szCs w:val="19"/>
        </w:rPr>
      </w:pPr>
    </w:p>
    <w:p w14:paraId="71500055" w14:textId="304A4B2F" w:rsidR="00A602D3" w:rsidRDefault="00A602D3" w:rsidP="00A602D3">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2D330F16" w14:textId="0FEB9680" w:rsidR="00A3243D" w:rsidRDefault="00A3243D" w:rsidP="00A602D3">
      <w:pPr>
        <w:spacing w:after="0" w:line="276" w:lineRule="auto"/>
        <w:jc w:val="both"/>
        <w:rPr>
          <w:rFonts w:ascii="Arial" w:hAnsi="Arial" w:cs="Arial"/>
          <w:color w:val="000000" w:themeColor="text1"/>
          <w:sz w:val="19"/>
          <w:szCs w:val="19"/>
        </w:rPr>
      </w:pPr>
    </w:p>
    <w:p w14:paraId="5BF972B5" w14:textId="373A168D" w:rsidR="00A3243D" w:rsidRDefault="00A3243D" w:rsidP="00A602D3">
      <w:pPr>
        <w:spacing w:after="0" w:line="276" w:lineRule="auto"/>
        <w:jc w:val="both"/>
        <w:rPr>
          <w:rFonts w:ascii="Arial" w:hAnsi="Arial" w:cs="Arial"/>
          <w:color w:val="000000" w:themeColor="text1"/>
          <w:sz w:val="19"/>
          <w:szCs w:val="19"/>
        </w:rPr>
      </w:pPr>
    </w:p>
    <w:p w14:paraId="4A7FE462" w14:textId="77777777" w:rsidR="00A3243D" w:rsidRDefault="00A3243D" w:rsidP="00A602D3">
      <w:pPr>
        <w:spacing w:after="0" w:line="276" w:lineRule="auto"/>
        <w:jc w:val="both"/>
        <w:rPr>
          <w:rFonts w:ascii="Arial" w:hAnsi="Arial" w:cs="Arial"/>
          <w:color w:val="000000" w:themeColor="text1"/>
          <w:sz w:val="19"/>
          <w:szCs w:val="19"/>
        </w:rPr>
      </w:pPr>
    </w:p>
    <w:p w14:paraId="2529AED9" w14:textId="77777777" w:rsidR="00A602D3" w:rsidRDefault="00A602D3" w:rsidP="00A602D3">
      <w:pPr>
        <w:spacing w:after="0" w:line="276" w:lineRule="auto"/>
        <w:rPr>
          <w:rFonts w:ascii="Arial" w:hAnsi="Arial" w:cs="Arial"/>
          <w:color w:val="000000" w:themeColor="text1"/>
          <w:sz w:val="19"/>
          <w:szCs w:val="19"/>
        </w:rPr>
      </w:pPr>
    </w:p>
    <w:p w14:paraId="4B2578F2" w14:textId="77777777" w:rsidR="00A602D3" w:rsidRPr="005D6746" w:rsidRDefault="00A602D3" w:rsidP="00A602D3">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779DCC01"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BA8385F"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7F87980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FDF7C8A"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0BB97EB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663E2DDB"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A72176D"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F9ADE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56905F30" w14:textId="77777777" w:rsidR="00A602D3" w:rsidRDefault="00A602D3" w:rsidP="00A602D3">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7BA09517" w14:textId="77777777" w:rsidR="00A602D3" w:rsidRPr="00B21721" w:rsidRDefault="00A602D3" w:rsidP="00A602D3">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5A849FB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CEF51BF" w14:textId="77777777" w:rsidR="00A602D3" w:rsidRPr="005D6746"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741FDD4E"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7A0023"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3463E980"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801A279" w14:textId="77777777" w:rsidR="00A602D3" w:rsidRPr="005D6746"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1C2E707"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D25E71C"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122008D9"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20020FB"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9FE2736"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632F6FD"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6F64DD" w14:textId="77777777" w:rsidR="00452284" w:rsidRDefault="00452284"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57E629"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6325925A"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36C7045"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621BDE48"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22B5A7A"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452284" w:rsidRPr="00066708" w14:paraId="164996C8" w14:textId="77777777" w:rsidTr="00066708">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343AF0DC"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5436E909"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96D230"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0A0A6610"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4BFA397F"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7C9421"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1B4B8B69"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3C2FF151"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452284" w:rsidRPr="00066708" w14:paraId="666D9B45" w14:textId="77777777" w:rsidTr="00066708">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202A2EC8"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0D516402"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067660CB"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066C0AD7"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79E88B55"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693622AE"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5CDD4F24"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3132016E" w14:textId="77777777" w:rsidR="00452284" w:rsidRPr="00161E8F" w:rsidRDefault="00452284"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15EA9CC1" w14:textId="77777777" w:rsidR="00452284"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C6729"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t>Hodnotiteľ vyhodnotí túto časť kritéria ako „nie“ pokiaľ Index bonity za rok n spadá do intervalu ≤ 0! Pokiaľ je výsledná hodnota indexu &gt; 0, hodnotiteľ uvedie hodnotenie „áno“.</w:t>
      </w:r>
    </w:p>
    <w:p w14:paraId="44C03265" w14:textId="77777777" w:rsidR="00452284" w:rsidRDefault="00452284"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p>
    <w:p w14:paraId="1C3A46D7" w14:textId="77777777" w:rsidR="00A602D3" w:rsidRPr="004058EF"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02BC748F"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2D04C3F"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5C09CC80"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F74381" w14:textId="77777777" w:rsidR="00A602D3" w:rsidRPr="004058EF"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E5B97A" w14:textId="77777777" w:rsidR="00A602D3" w:rsidRDefault="00A602D3" w:rsidP="00A602D3">
      <w:pPr>
        <w:spacing w:after="0" w:line="276" w:lineRule="auto"/>
        <w:rPr>
          <w:rFonts w:ascii="Arial" w:hAnsi="Arial" w:cs="Arial"/>
          <w:color w:val="000000" w:themeColor="text1"/>
          <w:sz w:val="19"/>
          <w:szCs w:val="19"/>
          <w:u w:val="single"/>
        </w:rPr>
      </w:pPr>
    </w:p>
    <w:p w14:paraId="7E0962D8"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4921FD77"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3805A7F5"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C0920CB"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53BEDD5"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371FAEF0"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5870D9F"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39225DD6"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676A2BF"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404E6895" w14:textId="77777777" w:rsidR="00A602D3" w:rsidRPr="0081685B" w:rsidRDefault="00A602D3" w:rsidP="00A602D3">
      <w:pPr>
        <w:spacing w:after="0" w:line="276" w:lineRule="auto"/>
        <w:jc w:val="both"/>
        <w:rPr>
          <w:rFonts w:ascii="Arial" w:hAnsi="Arial" w:cs="Arial"/>
          <w:color w:val="000000" w:themeColor="text1"/>
          <w:sz w:val="19"/>
          <w:szCs w:val="19"/>
        </w:rPr>
      </w:pPr>
    </w:p>
    <w:p w14:paraId="1B0EE4E3"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256F9A41"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57D7585" w14:textId="77777777" w:rsidR="00A602D3" w:rsidRPr="0081685B" w:rsidRDefault="00A602D3" w:rsidP="00A602D3">
      <w:pPr>
        <w:spacing w:after="0" w:line="276" w:lineRule="auto"/>
        <w:jc w:val="both"/>
        <w:rPr>
          <w:rFonts w:ascii="Arial" w:hAnsi="Arial" w:cs="Arial"/>
          <w:color w:val="000000" w:themeColor="text1"/>
          <w:sz w:val="19"/>
          <w:szCs w:val="19"/>
        </w:rPr>
      </w:pPr>
    </w:p>
    <w:p w14:paraId="79125B36"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0421609"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2543502"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3824A1E"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78624A2B" w14:textId="77777777" w:rsidR="00A602D3" w:rsidRPr="0081685B" w:rsidRDefault="00A602D3" w:rsidP="00A602D3">
      <w:pPr>
        <w:spacing w:after="0" w:line="276" w:lineRule="auto"/>
        <w:jc w:val="both"/>
        <w:rPr>
          <w:rFonts w:ascii="Arial" w:hAnsi="Arial" w:cs="Arial"/>
          <w:b/>
          <w:color w:val="000000" w:themeColor="text1"/>
          <w:sz w:val="19"/>
          <w:szCs w:val="19"/>
        </w:rPr>
      </w:pPr>
    </w:p>
    <w:p w14:paraId="6DC45BB0" w14:textId="77777777" w:rsidR="00A602D3" w:rsidRPr="0081685B" w:rsidRDefault="00A602D3" w:rsidP="00A602D3">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0D275C5" w14:textId="3A1215E5" w:rsidR="000C3B02" w:rsidRDefault="006A7C28"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p>
    <w:tbl>
      <w:tblPr>
        <w:tblStyle w:val="TableGrid4"/>
        <w:tblW w:w="5000" w:type="pct"/>
        <w:tblLayout w:type="fixed"/>
        <w:tblLook w:val="04A0" w:firstRow="1" w:lastRow="0" w:firstColumn="1" w:lastColumn="0" w:noHBand="0" w:noVBand="1"/>
      </w:tblPr>
      <w:tblGrid>
        <w:gridCol w:w="564"/>
        <w:gridCol w:w="2562"/>
        <w:gridCol w:w="4532"/>
        <w:gridCol w:w="1373"/>
        <w:gridCol w:w="1491"/>
        <w:gridCol w:w="4604"/>
      </w:tblGrid>
      <w:tr w:rsidR="00137E61" w:rsidRPr="003C6DE1" w14:paraId="1D95DC35" w14:textId="77777777" w:rsidTr="00F90F7D">
        <w:trPr>
          <w:trHeight w:val="397"/>
        </w:trPr>
        <w:tc>
          <w:tcPr>
            <w:tcW w:w="186" w:type="pct"/>
            <w:shd w:val="clear" w:color="auto" w:fill="DEEAF6" w:themeFill="accent1" w:themeFillTint="33"/>
            <w:vAlign w:val="center"/>
            <w:hideMark/>
          </w:tcPr>
          <w:p w14:paraId="24FCAAE9"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7" w:type="pct"/>
            <w:shd w:val="clear" w:color="auto" w:fill="DEEAF6" w:themeFill="accent1" w:themeFillTint="33"/>
            <w:vAlign w:val="center"/>
            <w:hideMark/>
          </w:tcPr>
          <w:p w14:paraId="0C3563CC"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77423C18"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3086901"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3" w:type="pct"/>
            <w:shd w:val="clear" w:color="auto" w:fill="DEEAF6" w:themeFill="accent1" w:themeFillTint="33"/>
            <w:vAlign w:val="center"/>
            <w:hideMark/>
          </w:tcPr>
          <w:p w14:paraId="34B12C65"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22" w:type="pct"/>
            <w:shd w:val="clear" w:color="auto" w:fill="DEEAF6" w:themeFill="accent1" w:themeFillTint="33"/>
            <w:vAlign w:val="center"/>
            <w:hideMark/>
          </w:tcPr>
          <w:p w14:paraId="0C010127"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1D5D0CC9" w14:textId="77777777" w:rsidTr="00137E61">
        <w:trPr>
          <w:trHeight w:val="402"/>
        </w:trPr>
        <w:tc>
          <w:tcPr>
            <w:tcW w:w="186" w:type="pct"/>
            <w:vMerge w:val="restart"/>
            <w:tcBorders>
              <w:top w:val="single" w:sz="4" w:space="0" w:color="auto"/>
              <w:left w:val="single" w:sz="4" w:space="0" w:color="auto"/>
              <w:right w:val="single" w:sz="4" w:space="0" w:color="auto"/>
            </w:tcBorders>
            <w:vAlign w:val="center"/>
          </w:tcPr>
          <w:p w14:paraId="192DA916" w14:textId="77777777" w:rsidR="00D41396" w:rsidRPr="003C6DE1" w:rsidRDefault="00D41396" w:rsidP="002B4558">
            <w:pPr>
              <w:spacing w:line="288" w:lineRule="auto"/>
              <w:jc w:val="center"/>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5</w:t>
            </w:r>
          </w:p>
        </w:tc>
        <w:tc>
          <w:tcPr>
            <w:tcW w:w="847" w:type="pct"/>
            <w:vMerge w:val="restart"/>
            <w:tcBorders>
              <w:top w:val="single" w:sz="4" w:space="0" w:color="auto"/>
              <w:left w:val="single" w:sz="4" w:space="0" w:color="auto"/>
              <w:right w:val="single" w:sz="4" w:space="0" w:color="auto"/>
            </w:tcBorders>
            <w:vAlign w:val="center"/>
          </w:tcPr>
          <w:p w14:paraId="07BC5D94" w14:textId="77777777" w:rsidR="00D41396" w:rsidRPr="003C6DE1" w:rsidRDefault="00D41396" w:rsidP="0084583A">
            <w:pPr>
              <w:spacing w:line="288" w:lineRule="auto"/>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Miera vecnej oprávnenosti výdavkov projektu</w:t>
            </w:r>
          </w:p>
        </w:tc>
        <w:tc>
          <w:tcPr>
            <w:tcW w:w="1498" w:type="pct"/>
            <w:vMerge w:val="restart"/>
            <w:tcBorders>
              <w:top w:val="single" w:sz="4" w:space="0" w:color="auto"/>
              <w:left w:val="single" w:sz="4" w:space="0" w:color="auto"/>
              <w:right w:val="single" w:sz="4" w:space="0" w:color="auto"/>
            </w:tcBorders>
            <w:vAlign w:val="center"/>
          </w:tcPr>
          <w:p w14:paraId="605EAD29" w14:textId="77777777" w:rsidR="00D41396" w:rsidRPr="003C6DE1"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4" w:type="pct"/>
            <w:vMerge w:val="restart"/>
            <w:tcBorders>
              <w:top w:val="single" w:sz="4" w:space="0" w:color="auto"/>
              <w:left w:val="single" w:sz="4" w:space="0" w:color="auto"/>
              <w:right w:val="single" w:sz="4" w:space="0" w:color="auto"/>
            </w:tcBorders>
            <w:vAlign w:val="center"/>
          </w:tcPr>
          <w:p w14:paraId="2B25F927"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Bodové kritérium</w:t>
            </w:r>
          </w:p>
        </w:tc>
        <w:tc>
          <w:tcPr>
            <w:tcW w:w="493" w:type="pct"/>
            <w:tcBorders>
              <w:top w:val="single" w:sz="4" w:space="0" w:color="auto"/>
              <w:left w:val="single" w:sz="4" w:space="0" w:color="auto"/>
              <w:bottom w:val="single" w:sz="4" w:space="0" w:color="auto"/>
              <w:right w:val="single" w:sz="4" w:space="0" w:color="auto"/>
            </w:tcBorders>
            <w:vAlign w:val="center"/>
          </w:tcPr>
          <w:p w14:paraId="6AD41F49"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6</w:t>
            </w:r>
          </w:p>
        </w:tc>
        <w:tc>
          <w:tcPr>
            <w:tcW w:w="1522" w:type="pct"/>
            <w:tcBorders>
              <w:top w:val="single" w:sz="4" w:space="0" w:color="auto"/>
              <w:left w:val="single" w:sz="4" w:space="0" w:color="auto"/>
              <w:bottom w:val="single" w:sz="4" w:space="0" w:color="auto"/>
              <w:right w:val="single" w:sz="4" w:space="0" w:color="auto"/>
            </w:tcBorders>
            <w:vAlign w:val="center"/>
          </w:tcPr>
          <w:p w14:paraId="66C136B8"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95% a viac z finančnej hodnoty navrhovaných celkových výdavkov je vecne oprávnených.</w:t>
            </w:r>
          </w:p>
        </w:tc>
      </w:tr>
      <w:tr w:rsidR="00D41396" w:rsidRPr="003C6DE1" w14:paraId="7B5B62A5" w14:textId="77777777" w:rsidTr="00137E61">
        <w:trPr>
          <w:trHeight w:val="421"/>
        </w:trPr>
        <w:tc>
          <w:tcPr>
            <w:tcW w:w="186" w:type="pct"/>
            <w:vMerge/>
            <w:tcBorders>
              <w:left w:val="single" w:sz="4" w:space="0" w:color="auto"/>
              <w:right w:val="single" w:sz="4" w:space="0" w:color="auto"/>
            </w:tcBorders>
            <w:vAlign w:val="center"/>
          </w:tcPr>
          <w:p w14:paraId="15C029A1"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right w:val="single" w:sz="4" w:space="0" w:color="auto"/>
            </w:tcBorders>
            <w:vAlign w:val="center"/>
          </w:tcPr>
          <w:p w14:paraId="0809B838"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right w:val="single" w:sz="4" w:space="0" w:color="auto"/>
            </w:tcBorders>
            <w:vAlign w:val="center"/>
          </w:tcPr>
          <w:p w14:paraId="77ECEEB1"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right w:val="single" w:sz="4" w:space="0" w:color="auto"/>
            </w:tcBorders>
            <w:vAlign w:val="center"/>
          </w:tcPr>
          <w:p w14:paraId="578DFEE6"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7D78AE78" w14:textId="77777777" w:rsidR="00D41396" w:rsidRPr="003C6DE1" w:rsidRDefault="00D41396" w:rsidP="0084583A">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1522" w:type="pct"/>
            <w:tcBorders>
              <w:top w:val="single" w:sz="4" w:space="0" w:color="auto"/>
              <w:left w:val="single" w:sz="4" w:space="0" w:color="auto"/>
              <w:bottom w:val="single" w:sz="4" w:space="0" w:color="auto"/>
              <w:right w:val="single" w:sz="4" w:space="0" w:color="auto"/>
            </w:tcBorders>
            <w:vAlign w:val="center"/>
          </w:tcPr>
          <w:p w14:paraId="19CA2789"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90% až do 95% z finančnej hodnoty navrhovaných celkových výdavkov je vecne oprávnených.</w:t>
            </w:r>
          </w:p>
        </w:tc>
      </w:tr>
      <w:tr w:rsidR="00D41396" w:rsidRPr="003C6DE1" w14:paraId="266AEEE2" w14:textId="77777777" w:rsidTr="00137E61">
        <w:trPr>
          <w:trHeight w:val="240"/>
        </w:trPr>
        <w:tc>
          <w:tcPr>
            <w:tcW w:w="186" w:type="pct"/>
            <w:vMerge/>
            <w:tcBorders>
              <w:left w:val="single" w:sz="4" w:space="0" w:color="auto"/>
              <w:right w:val="single" w:sz="4" w:space="0" w:color="auto"/>
            </w:tcBorders>
            <w:vAlign w:val="center"/>
            <w:hideMark/>
          </w:tcPr>
          <w:p w14:paraId="7BE456C3"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right w:val="single" w:sz="4" w:space="0" w:color="auto"/>
            </w:tcBorders>
            <w:vAlign w:val="center"/>
            <w:hideMark/>
          </w:tcPr>
          <w:p w14:paraId="01E17CBE"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right w:val="single" w:sz="4" w:space="0" w:color="auto"/>
            </w:tcBorders>
            <w:vAlign w:val="center"/>
            <w:hideMark/>
          </w:tcPr>
          <w:p w14:paraId="427B28EA"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right w:val="single" w:sz="4" w:space="0" w:color="auto"/>
            </w:tcBorders>
            <w:vAlign w:val="center"/>
            <w:hideMark/>
          </w:tcPr>
          <w:p w14:paraId="09DD7314"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0F94771F"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2</w:t>
            </w:r>
          </w:p>
        </w:tc>
        <w:tc>
          <w:tcPr>
            <w:tcW w:w="1522" w:type="pct"/>
            <w:tcBorders>
              <w:top w:val="single" w:sz="4" w:space="0" w:color="auto"/>
              <w:left w:val="single" w:sz="4" w:space="0" w:color="auto"/>
              <w:bottom w:val="single" w:sz="4" w:space="0" w:color="auto"/>
              <w:right w:val="single" w:sz="4" w:space="0" w:color="auto"/>
            </w:tcBorders>
            <w:vAlign w:val="center"/>
          </w:tcPr>
          <w:p w14:paraId="4DAAA439"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80% až do 90% z finančnej hodnoty navrhovaných celkových výdavkov je vecne oprávnených.</w:t>
            </w:r>
          </w:p>
        </w:tc>
      </w:tr>
      <w:tr w:rsidR="00D41396" w:rsidRPr="003C6DE1" w14:paraId="6283A1CF" w14:textId="77777777" w:rsidTr="00137E61">
        <w:trPr>
          <w:trHeight w:val="450"/>
        </w:trPr>
        <w:tc>
          <w:tcPr>
            <w:tcW w:w="186" w:type="pct"/>
            <w:vMerge/>
            <w:tcBorders>
              <w:left w:val="single" w:sz="4" w:space="0" w:color="auto"/>
              <w:bottom w:val="single" w:sz="4" w:space="0" w:color="auto"/>
              <w:right w:val="single" w:sz="4" w:space="0" w:color="auto"/>
            </w:tcBorders>
            <w:vAlign w:val="center"/>
          </w:tcPr>
          <w:p w14:paraId="6F5B1536"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bottom w:val="single" w:sz="4" w:space="0" w:color="auto"/>
              <w:right w:val="single" w:sz="4" w:space="0" w:color="auto"/>
            </w:tcBorders>
            <w:vAlign w:val="center"/>
          </w:tcPr>
          <w:p w14:paraId="1449B2E7"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bottom w:val="single" w:sz="4" w:space="0" w:color="auto"/>
              <w:right w:val="single" w:sz="4" w:space="0" w:color="auto"/>
            </w:tcBorders>
            <w:vAlign w:val="center"/>
          </w:tcPr>
          <w:p w14:paraId="6A610C2D"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bottom w:val="single" w:sz="4" w:space="0" w:color="auto"/>
              <w:right w:val="single" w:sz="4" w:space="0" w:color="auto"/>
            </w:tcBorders>
            <w:vAlign w:val="center"/>
          </w:tcPr>
          <w:p w14:paraId="281D0665"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7C8B27AE"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0</w:t>
            </w:r>
          </w:p>
        </w:tc>
        <w:tc>
          <w:tcPr>
            <w:tcW w:w="1522" w:type="pct"/>
            <w:tcBorders>
              <w:top w:val="single" w:sz="4" w:space="0" w:color="auto"/>
              <w:left w:val="single" w:sz="4" w:space="0" w:color="auto"/>
              <w:bottom w:val="single" w:sz="4" w:space="0" w:color="auto"/>
              <w:right w:val="single" w:sz="4" w:space="0" w:color="auto"/>
            </w:tcBorders>
            <w:vAlign w:val="center"/>
          </w:tcPr>
          <w:p w14:paraId="017E39FF"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70% až do 80% z finančnej hodnoty navrhovaných celkových výdavkov je vecne oprávnených.</w:t>
            </w:r>
          </w:p>
        </w:tc>
      </w:tr>
    </w:tbl>
    <w:p w14:paraId="6EE3688D" w14:textId="77777777" w:rsidR="00E44EDB" w:rsidRPr="003C6DE1" w:rsidRDefault="00E44ED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Opis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252ED32C" w14:textId="77777777" w:rsidR="00E44EDB" w:rsidRPr="003C6DE1" w:rsidRDefault="00E44ED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06812D5" w14:textId="77777777" w:rsidR="00E44EDB" w:rsidRPr="003C6DE1" w:rsidRDefault="00E44ED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výsledky z hodnotenia kritéria 4.2 a 4.3 a identifikuje percentuálnu hodnotu vecne oprávnených výdavkov (po vyhodnotení kritérií 4.2 a 4.3) z finančnej hodnoty navrhovaných celkových výdavkov. Hodnotiteľ priradí príslušnú bodovú hodnotu (6,4,2,0) v zmysle popisu aplikácie hodnotiaceho kritéria.</w:t>
      </w:r>
    </w:p>
    <w:p w14:paraId="030CCD14" w14:textId="6FEE169F" w:rsidR="00DA5A18" w:rsidRDefault="00704C9A"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4956" w:type="pct"/>
        <w:tblLayout w:type="fixed"/>
        <w:tblLook w:val="04A0" w:firstRow="1" w:lastRow="0" w:firstColumn="1" w:lastColumn="0" w:noHBand="0" w:noVBand="1"/>
      </w:tblPr>
      <w:tblGrid>
        <w:gridCol w:w="565"/>
        <w:gridCol w:w="2378"/>
        <w:gridCol w:w="3829"/>
        <w:gridCol w:w="1373"/>
        <w:gridCol w:w="1493"/>
        <w:gridCol w:w="5355"/>
      </w:tblGrid>
      <w:tr w:rsidR="00137E61" w:rsidRPr="003C6DE1" w14:paraId="25C7994D" w14:textId="77777777" w:rsidTr="0084583A">
        <w:trPr>
          <w:trHeight w:val="397"/>
        </w:trPr>
        <w:tc>
          <w:tcPr>
            <w:tcW w:w="188" w:type="pct"/>
            <w:shd w:val="clear" w:color="auto" w:fill="DEEAF6" w:themeFill="accent1" w:themeFillTint="33"/>
            <w:vAlign w:val="center"/>
            <w:hideMark/>
          </w:tcPr>
          <w:p w14:paraId="404FBA4A"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93" w:type="pct"/>
            <w:shd w:val="clear" w:color="auto" w:fill="DEEAF6" w:themeFill="accent1" w:themeFillTint="33"/>
            <w:vAlign w:val="center"/>
            <w:hideMark/>
          </w:tcPr>
          <w:p w14:paraId="4DAA7F80"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77" w:type="pct"/>
            <w:shd w:val="clear" w:color="auto" w:fill="DEEAF6" w:themeFill="accent1" w:themeFillTint="33"/>
            <w:vAlign w:val="center"/>
            <w:hideMark/>
          </w:tcPr>
          <w:p w14:paraId="20EA2A71"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526AFBD4"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6D4BD87E"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87" w:type="pct"/>
            <w:shd w:val="clear" w:color="auto" w:fill="DEEAF6" w:themeFill="accent1" w:themeFillTint="33"/>
            <w:vAlign w:val="center"/>
            <w:hideMark/>
          </w:tcPr>
          <w:p w14:paraId="11BD49DF"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730B3C70" w14:textId="77777777" w:rsidTr="0084583A">
        <w:trPr>
          <w:trHeight w:val="307"/>
        </w:trPr>
        <w:tc>
          <w:tcPr>
            <w:tcW w:w="188" w:type="pct"/>
            <w:vMerge w:val="restart"/>
            <w:tcBorders>
              <w:top w:val="single" w:sz="4" w:space="0" w:color="auto"/>
              <w:left w:val="single" w:sz="4" w:space="0" w:color="auto"/>
              <w:right w:val="single" w:sz="4" w:space="0" w:color="auto"/>
            </w:tcBorders>
            <w:vAlign w:val="center"/>
          </w:tcPr>
          <w:p w14:paraId="7550D5AB" w14:textId="77777777" w:rsidR="00D41396" w:rsidRPr="003C6DE1" w:rsidRDefault="00D41396" w:rsidP="002B4558">
            <w:pPr>
              <w:spacing w:line="288" w:lineRule="auto"/>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6</w:t>
            </w:r>
          </w:p>
        </w:tc>
        <w:tc>
          <w:tcPr>
            <w:tcW w:w="793" w:type="pct"/>
            <w:vMerge w:val="restart"/>
            <w:tcBorders>
              <w:top w:val="single" w:sz="4" w:space="0" w:color="auto"/>
              <w:left w:val="single" w:sz="4" w:space="0" w:color="auto"/>
              <w:right w:val="single" w:sz="4" w:space="0" w:color="auto"/>
            </w:tcBorders>
            <w:vAlign w:val="center"/>
          </w:tcPr>
          <w:p w14:paraId="3921F1E4"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Štruktúra a správnosť rozpočtu</w:t>
            </w:r>
          </w:p>
        </w:tc>
        <w:tc>
          <w:tcPr>
            <w:tcW w:w="1277" w:type="pct"/>
            <w:vMerge w:val="restart"/>
            <w:tcBorders>
              <w:top w:val="single" w:sz="4" w:space="0" w:color="auto"/>
              <w:left w:val="single" w:sz="4" w:space="0" w:color="auto"/>
              <w:right w:val="single" w:sz="4" w:space="0" w:color="auto"/>
            </w:tcBorders>
            <w:vAlign w:val="center"/>
          </w:tcPr>
          <w:p w14:paraId="6649798A" w14:textId="77777777" w:rsidR="00D41396" w:rsidRPr="003C6DE1" w:rsidRDefault="00D41396" w:rsidP="0084583A">
            <w:pPr>
              <w:spacing w:line="288" w:lineRule="auto"/>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8" w:type="pct"/>
            <w:vMerge w:val="restart"/>
            <w:tcBorders>
              <w:top w:val="single" w:sz="4" w:space="0" w:color="auto"/>
              <w:left w:val="single" w:sz="4" w:space="0" w:color="auto"/>
              <w:right w:val="single" w:sz="4" w:space="0" w:color="auto"/>
            </w:tcBorders>
            <w:vAlign w:val="center"/>
          </w:tcPr>
          <w:p w14:paraId="2BC88870" w14:textId="77777777" w:rsidR="00D41396" w:rsidRPr="004D7ADC" w:rsidRDefault="00D41396" w:rsidP="0084583A">
            <w:pPr>
              <w:widowControl w:val="0"/>
              <w:jc w:val="both"/>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4726FA58" w14:textId="77777777" w:rsidR="00D41396" w:rsidRPr="003C6DE1" w:rsidRDefault="00D41396" w:rsidP="0084583A">
            <w:pPr>
              <w:spacing w:line="288" w:lineRule="auto"/>
              <w:jc w:val="both"/>
              <w:rPr>
                <w:rFonts w:ascii="Arial"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3D5ECAA6"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4</w:t>
            </w:r>
          </w:p>
        </w:tc>
        <w:tc>
          <w:tcPr>
            <w:tcW w:w="1787" w:type="pct"/>
            <w:tcBorders>
              <w:top w:val="single" w:sz="4" w:space="0" w:color="auto"/>
              <w:left w:val="single" w:sz="4" w:space="0" w:color="auto"/>
              <w:bottom w:val="single" w:sz="4" w:space="0" w:color="auto"/>
              <w:right w:val="single" w:sz="4" w:space="0" w:color="auto"/>
            </w:tcBorders>
            <w:vAlign w:val="center"/>
          </w:tcPr>
          <w:p w14:paraId="7891237C"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41396" w:rsidRPr="003C6DE1" w14:paraId="10DFEACA" w14:textId="77777777" w:rsidTr="0084583A">
        <w:trPr>
          <w:trHeight w:val="105"/>
        </w:trPr>
        <w:tc>
          <w:tcPr>
            <w:tcW w:w="188" w:type="pct"/>
            <w:vMerge/>
            <w:tcBorders>
              <w:left w:val="single" w:sz="4" w:space="0" w:color="auto"/>
              <w:right w:val="single" w:sz="4" w:space="0" w:color="auto"/>
            </w:tcBorders>
            <w:vAlign w:val="center"/>
          </w:tcPr>
          <w:p w14:paraId="111A8036"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793" w:type="pct"/>
            <w:vMerge/>
            <w:tcBorders>
              <w:left w:val="single" w:sz="4" w:space="0" w:color="auto"/>
              <w:right w:val="single" w:sz="4" w:space="0" w:color="auto"/>
            </w:tcBorders>
            <w:vAlign w:val="center"/>
          </w:tcPr>
          <w:p w14:paraId="40B56445"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1277" w:type="pct"/>
            <w:vMerge/>
            <w:tcBorders>
              <w:left w:val="single" w:sz="4" w:space="0" w:color="auto"/>
              <w:right w:val="single" w:sz="4" w:space="0" w:color="auto"/>
            </w:tcBorders>
            <w:vAlign w:val="center"/>
          </w:tcPr>
          <w:p w14:paraId="09D47DF1" w14:textId="77777777" w:rsidR="00D41396" w:rsidRPr="003C6DE1" w:rsidRDefault="00D41396" w:rsidP="008A663F">
            <w:pPr>
              <w:spacing w:line="288" w:lineRule="auto"/>
              <w:jc w:val="both"/>
              <w:rPr>
                <w:rFonts w:ascii="Arial" w:eastAsia="Arial Unicode MS" w:hAnsi="Arial" w:cs="Arial"/>
                <w:color w:val="000000" w:themeColor="text1"/>
                <w:sz w:val="19"/>
                <w:szCs w:val="19"/>
                <w:u w:color="000000"/>
              </w:rPr>
            </w:pPr>
          </w:p>
        </w:tc>
        <w:tc>
          <w:tcPr>
            <w:tcW w:w="458" w:type="pct"/>
            <w:vMerge/>
            <w:tcBorders>
              <w:left w:val="single" w:sz="4" w:space="0" w:color="auto"/>
              <w:right w:val="single" w:sz="4" w:space="0" w:color="auto"/>
            </w:tcBorders>
            <w:vAlign w:val="center"/>
          </w:tcPr>
          <w:p w14:paraId="37F035FB"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1553B734"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2</w:t>
            </w:r>
          </w:p>
        </w:tc>
        <w:tc>
          <w:tcPr>
            <w:tcW w:w="1787" w:type="pct"/>
            <w:tcBorders>
              <w:top w:val="single" w:sz="4" w:space="0" w:color="auto"/>
              <w:left w:val="single" w:sz="4" w:space="0" w:color="auto"/>
              <w:bottom w:val="single" w:sz="4" w:space="0" w:color="auto"/>
              <w:right w:val="single" w:sz="4" w:space="0" w:color="auto"/>
            </w:tcBorders>
            <w:vAlign w:val="center"/>
          </w:tcPr>
          <w:p w14:paraId="47A7F146"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w:t>
            </w:r>
            <w:r w:rsidRPr="004D7ADC">
              <w:rPr>
                <w:rFonts w:ascii="Arial" w:eastAsia="Helvetica" w:hAnsi="Arial" w:cs="Arial"/>
                <w:color w:val="000000" w:themeColor="text1"/>
                <w:sz w:val="19"/>
                <w:szCs w:val="19"/>
              </w:rPr>
              <w:lastRenderedPageBreak/>
              <w:t>oprávnených výdavkov). Identifikované nedostatky sa týkajú súhrnných položiek a/alebo individuálnych položiek. Nedostatky nespôsobujú odchýlku väčšiu než 5% z výšky celkového navrhovaného rozpočtu.</w:t>
            </w:r>
          </w:p>
        </w:tc>
      </w:tr>
      <w:tr w:rsidR="00D41396" w:rsidRPr="003C6DE1" w14:paraId="0592F661" w14:textId="77777777" w:rsidTr="0084583A">
        <w:trPr>
          <w:trHeight w:val="255"/>
        </w:trPr>
        <w:tc>
          <w:tcPr>
            <w:tcW w:w="188" w:type="pct"/>
            <w:vMerge/>
            <w:tcBorders>
              <w:left w:val="single" w:sz="4" w:space="0" w:color="auto"/>
              <w:bottom w:val="single" w:sz="4" w:space="0" w:color="auto"/>
              <w:right w:val="single" w:sz="4" w:space="0" w:color="auto"/>
            </w:tcBorders>
            <w:vAlign w:val="center"/>
          </w:tcPr>
          <w:p w14:paraId="793F117C"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793" w:type="pct"/>
            <w:vMerge/>
            <w:tcBorders>
              <w:left w:val="single" w:sz="4" w:space="0" w:color="auto"/>
              <w:bottom w:val="single" w:sz="4" w:space="0" w:color="auto"/>
              <w:right w:val="single" w:sz="4" w:space="0" w:color="auto"/>
            </w:tcBorders>
            <w:vAlign w:val="center"/>
          </w:tcPr>
          <w:p w14:paraId="038EB48B"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1277" w:type="pct"/>
            <w:vMerge/>
            <w:tcBorders>
              <w:left w:val="single" w:sz="4" w:space="0" w:color="auto"/>
              <w:bottom w:val="single" w:sz="4" w:space="0" w:color="auto"/>
              <w:right w:val="single" w:sz="4" w:space="0" w:color="auto"/>
            </w:tcBorders>
            <w:vAlign w:val="center"/>
          </w:tcPr>
          <w:p w14:paraId="14B0DA97" w14:textId="77777777" w:rsidR="00D41396" w:rsidRPr="003C6DE1" w:rsidRDefault="00D41396" w:rsidP="008A663F">
            <w:pPr>
              <w:spacing w:line="288" w:lineRule="auto"/>
              <w:jc w:val="both"/>
              <w:rPr>
                <w:rFonts w:ascii="Arial" w:eastAsia="Arial Unicode MS" w:hAnsi="Arial" w:cs="Arial"/>
                <w:color w:val="000000" w:themeColor="text1"/>
                <w:sz w:val="19"/>
                <w:szCs w:val="19"/>
                <w:u w:color="000000"/>
              </w:rPr>
            </w:pPr>
          </w:p>
        </w:tc>
        <w:tc>
          <w:tcPr>
            <w:tcW w:w="458" w:type="pct"/>
            <w:vMerge/>
            <w:tcBorders>
              <w:left w:val="single" w:sz="4" w:space="0" w:color="auto"/>
              <w:bottom w:val="single" w:sz="4" w:space="0" w:color="auto"/>
              <w:right w:val="single" w:sz="4" w:space="0" w:color="auto"/>
            </w:tcBorders>
            <w:vAlign w:val="center"/>
          </w:tcPr>
          <w:p w14:paraId="5FBE9F22"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2EEBB1BF"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0</w:t>
            </w:r>
          </w:p>
        </w:tc>
        <w:tc>
          <w:tcPr>
            <w:tcW w:w="1787" w:type="pct"/>
            <w:tcBorders>
              <w:top w:val="single" w:sz="4" w:space="0" w:color="auto"/>
              <w:left w:val="single" w:sz="4" w:space="0" w:color="auto"/>
              <w:bottom w:val="single" w:sz="4" w:space="0" w:color="auto"/>
              <w:right w:val="single" w:sz="4" w:space="0" w:color="auto"/>
            </w:tcBorders>
            <w:vAlign w:val="center"/>
          </w:tcPr>
          <w:p w14:paraId="230EB06C"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202A43A" w14:textId="77777777" w:rsidR="00704C9A" w:rsidRPr="003C6DE1" w:rsidRDefault="00704C9A"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Opis projektu, príloha </w:t>
      </w:r>
      <w:r w:rsidR="00B160A2">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0F39AD" w:rsidRPr="003C6DE1">
        <w:rPr>
          <w:rFonts w:ascii="Arial" w:hAnsi="Arial" w:cs="Arial"/>
          <w:color w:val="000000" w:themeColor="text1"/>
          <w:sz w:val="19"/>
          <w:szCs w:val="19"/>
        </w:rPr>
        <w:t>.</w:t>
      </w:r>
    </w:p>
    <w:p w14:paraId="6A633FBA" w14:textId="600D0388" w:rsidR="00704C9A" w:rsidRPr="003C6DE1" w:rsidRDefault="00704C9A"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0A71CF">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C90A9BE" w14:textId="77777777" w:rsidR="00396955" w:rsidRDefault="00704C9A" w:rsidP="0006731B">
      <w:pPr>
        <w:spacing w:after="120"/>
        <w:jc w:val="both"/>
        <w:outlineLvl w:val="0"/>
        <w:rPr>
          <w:rFonts w:ascii="Arial" w:hAnsi="Arial" w:cs="Arial"/>
          <w:b/>
          <w:color w:val="000000" w:themeColor="text1"/>
          <w:sz w:val="24"/>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396955" w:rsidSect="00244636">
      <w:footerReference w:type="default" r:id="rId9"/>
      <w:headerReference w:type="first" r:id="rId10"/>
      <w:footerReference w:type="first" r:id="rId11"/>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9B700" w14:textId="77777777" w:rsidR="00BC3EE4" w:rsidRDefault="00BC3EE4" w:rsidP="006447D5">
      <w:pPr>
        <w:spacing w:after="0" w:line="240" w:lineRule="auto"/>
      </w:pPr>
      <w:r>
        <w:separator/>
      </w:r>
    </w:p>
  </w:endnote>
  <w:endnote w:type="continuationSeparator" w:id="0">
    <w:p w14:paraId="274BE51E" w14:textId="77777777" w:rsidR="00BC3EE4" w:rsidRDefault="00BC3EE4"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MetaNormal-Roman">
    <w:altName w:val="Century Gothic"/>
    <w:charset w:val="00"/>
    <w:family w:val="swiss"/>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74FF2" w14:textId="0E8A8C74" w:rsidR="00BC3EE4" w:rsidRPr="00AE415A" w:rsidRDefault="00BC3EE4">
    <w:pPr>
      <w:pStyle w:val="Pta"/>
      <w:rPr>
        <w:rFonts w:ascii="Arial" w:hAnsi="Arial" w:cs="Arial"/>
        <w:sz w:val="16"/>
        <w:szCs w:val="16"/>
      </w:rPr>
    </w:pPr>
    <w:r w:rsidRPr="00AE415A">
      <w:rPr>
        <w:rFonts w:ascii="Arial" w:hAnsi="Arial" w:cs="Arial"/>
        <w:sz w:val="16"/>
        <w:szCs w:val="16"/>
      </w:rPr>
      <w:t>Príručka pre odborných hodnotiteľov IROP, verzia</w:t>
    </w:r>
    <w:r w:rsidR="006257D9">
      <w:rPr>
        <w:rFonts w:ascii="Arial" w:hAnsi="Arial" w:cs="Arial"/>
        <w:sz w:val="16"/>
        <w:szCs w:val="16"/>
      </w:rPr>
      <w:t xml:space="preserve"> </w:t>
    </w:r>
    <w:r w:rsidR="00A3243D">
      <w:rPr>
        <w:rFonts w:ascii="Arial" w:hAnsi="Arial" w:cs="Arial"/>
        <w:sz w:val="16"/>
        <w:szCs w:val="16"/>
      </w:rPr>
      <w:t>10</w:t>
    </w:r>
    <w:ins w:id="3" w:author="OM" w:date="2020-02-24T09:43:00Z">
      <w:r w:rsidR="00AA149D">
        <w:rPr>
          <w:rFonts w:ascii="Arial" w:hAnsi="Arial" w:cs="Arial"/>
          <w:sz w:val="16"/>
          <w:szCs w:val="16"/>
        </w:rPr>
        <w:t>.1</w:t>
      </w:r>
    </w:ins>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AE415A">
      <w:rPr>
        <w:rFonts w:ascii="Arial" w:hAnsi="Arial" w:cs="Arial"/>
        <w:sz w:val="16"/>
        <w:szCs w:val="16"/>
      </w:rPr>
      <w:fldChar w:fldCharType="begin"/>
    </w:r>
    <w:r w:rsidRPr="00AE415A">
      <w:rPr>
        <w:rFonts w:ascii="Arial" w:hAnsi="Arial" w:cs="Arial"/>
        <w:sz w:val="16"/>
        <w:szCs w:val="16"/>
      </w:rPr>
      <w:instrText>PAGE   \* MERGEFORMAT</w:instrText>
    </w:r>
    <w:r w:rsidRPr="00AE415A">
      <w:rPr>
        <w:rFonts w:ascii="Arial" w:hAnsi="Arial" w:cs="Arial"/>
        <w:sz w:val="16"/>
        <w:szCs w:val="16"/>
      </w:rPr>
      <w:fldChar w:fldCharType="separate"/>
    </w:r>
    <w:r w:rsidR="00D06CBE">
      <w:rPr>
        <w:rFonts w:ascii="Arial" w:hAnsi="Arial" w:cs="Arial"/>
        <w:noProof/>
        <w:sz w:val="16"/>
        <w:szCs w:val="16"/>
      </w:rPr>
      <w:t>2</w:t>
    </w:r>
    <w:r w:rsidRPr="00AE415A">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BFB12" w14:textId="7A4BF249" w:rsidR="00BC3EE4" w:rsidRPr="00AE415A" w:rsidRDefault="00BC3EE4">
    <w:pPr>
      <w:pStyle w:val="Pta"/>
      <w:rPr>
        <w:rFonts w:ascii="Arial" w:hAnsi="Arial" w:cs="Arial"/>
        <w:sz w:val="16"/>
        <w:szCs w:val="16"/>
      </w:rPr>
    </w:pPr>
    <w:r w:rsidRPr="00AE415A">
      <w:rPr>
        <w:rFonts w:ascii="Arial" w:hAnsi="Arial" w:cs="Arial"/>
        <w:sz w:val="16"/>
        <w:szCs w:val="16"/>
      </w:rPr>
      <w:t xml:space="preserve">Príručka pre odborných hodnotiteľov IROP, verzia </w:t>
    </w:r>
    <w:r w:rsidR="00A3243D">
      <w:rPr>
        <w:rFonts w:ascii="Arial" w:hAnsi="Arial" w:cs="Arial"/>
        <w:sz w:val="16"/>
        <w:szCs w:val="16"/>
      </w:rPr>
      <w:t>10</w:t>
    </w:r>
    <w:ins w:id="4" w:author="OM" w:date="2020-02-24T09:44:00Z">
      <w:r w:rsidR="00D06CBE">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EEA96" w14:textId="77777777" w:rsidR="00BC3EE4" w:rsidRDefault="00BC3EE4" w:rsidP="006447D5">
      <w:pPr>
        <w:spacing w:after="0" w:line="240" w:lineRule="auto"/>
      </w:pPr>
      <w:r>
        <w:separator/>
      </w:r>
    </w:p>
  </w:footnote>
  <w:footnote w:type="continuationSeparator" w:id="0">
    <w:p w14:paraId="744948DF" w14:textId="77777777" w:rsidR="00BC3EE4" w:rsidRDefault="00BC3EE4" w:rsidP="006447D5">
      <w:pPr>
        <w:spacing w:after="0" w:line="240" w:lineRule="auto"/>
      </w:pPr>
      <w:r>
        <w:continuationSeparator/>
      </w:r>
    </w:p>
  </w:footnote>
  <w:footnote w:id="1">
    <w:p w14:paraId="24E93751" w14:textId="1F76D5C0" w:rsidR="00BC3EE4" w:rsidRPr="00224D66" w:rsidRDefault="00BC3EE4" w:rsidP="005669D2">
      <w:pPr>
        <w:pStyle w:val="Textpoznmkypodiarou"/>
        <w:jc w:val="both"/>
        <w:rPr>
          <w:rFonts w:ascii="Arial" w:hAnsi="Arial" w:cs="Arial"/>
          <w:sz w:val="16"/>
          <w:szCs w:val="16"/>
        </w:rPr>
      </w:pPr>
      <w:r>
        <w:rPr>
          <w:rStyle w:val="Odkaznapoznmkupodiarou"/>
        </w:rPr>
        <w:footnoteRef/>
      </w:r>
      <w:r>
        <w:t xml:space="preserve"> </w:t>
      </w:r>
      <w:r w:rsidRPr="00224D66">
        <w:rPr>
          <w:rFonts w:ascii="Arial" w:hAnsi="Arial" w:cs="Arial"/>
          <w:sz w:val="16"/>
          <w:szCs w:val="16"/>
        </w:rPr>
        <w:t>kapitálový výdavok v zmysle § 8 ods. 4 zákona č. 523/2004 Z. z. o rozpočtových pravidlách verejnej správy v nadväznosti na § 22 zákona o dani z príjmov (samostatné hnuteľné veci, prípadne súbory hnuteľných vecí, ktoré majú samostatné technicko - ekonomické určenie, ktorých vstupná cena je vyššia ako 1 700 EUR a prevádzkovo - technické funkcie dlhšie ako jeden rok a dlhodobý nehmotný majetok, ktorého vstupná cena je vyššia ako 2 400 EUR a použiteľnosť alebo prevádzkovo-technické funkcie sú dlhšie ako jeden rok).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9F59D" w14:textId="7AD637EB" w:rsidR="00BC3EE4" w:rsidRDefault="00BC3EE4" w:rsidP="009D4B57">
    <w:pPr>
      <w:pStyle w:val="Hlavika"/>
      <w:tabs>
        <w:tab w:val="left" w:pos="1977"/>
        <w:tab w:val="left" w:pos="2775"/>
      </w:tabs>
      <w:ind w:firstLine="1977"/>
    </w:pPr>
    <w:r>
      <w:rPr>
        <w:noProof/>
        <w:lang w:eastAsia="sk-SK"/>
      </w:rPr>
      <w:drawing>
        <wp:anchor distT="0" distB="0" distL="114300" distR="114300" simplePos="0" relativeHeight="251659264" behindDoc="1" locked="0" layoutInCell="1" allowOverlap="1" wp14:anchorId="53C05BB9" wp14:editId="6C0414D3">
          <wp:simplePos x="0" y="0"/>
          <wp:positionH relativeFrom="column">
            <wp:posOffset>194310</wp:posOffset>
          </wp:positionH>
          <wp:positionV relativeFrom="paragraph">
            <wp:posOffset>-142240</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MetaNormal-Roman" w:hAnsi="MetaNormal-Roman"/>
        <w:noProof/>
        <w:lang w:eastAsia="sk-SK"/>
      </w:rPr>
      <w:drawing>
        <wp:anchor distT="0" distB="0" distL="114300" distR="114300" simplePos="0" relativeHeight="251661312" behindDoc="0" locked="0" layoutInCell="1" allowOverlap="1" wp14:anchorId="299DAEFB" wp14:editId="60716D96">
          <wp:simplePos x="0" y="0"/>
          <wp:positionH relativeFrom="column">
            <wp:posOffset>4077335</wp:posOffset>
          </wp:positionH>
          <wp:positionV relativeFrom="paragraph">
            <wp:posOffset>-261620</wp:posOffset>
          </wp:positionV>
          <wp:extent cx="1226820" cy="755015"/>
          <wp:effectExtent l="0" t="0" r="0" b="698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60288" behindDoc="1" locked="0" layoutInCell="1" allowOverlap="1" wp14:anchorId="5F42B407" wp14:editId="072C326D">
          <wp:simplePos x="0" y="0"/>
          <wp:positionH relativeFrom="column">
            <wp:posOffset>7840345</wp:posOffset>
          </wp:positionH>
          <wp:positionV relativeFrom="paragraph">
            <wp:posOffset>-126365</wp:posOffset>
          </wp:positionV>
          <wp:extent cx="1638935" cy="459740"/>
          <wp:effectExtent l="0" t="0" r="0" b="0"/>
          <wp:wrapTight wrapText="bothSides">
            <wp:wrapPolygon edited="0">
              <wp:start x="0" y="0"/>
              <wp:lineTo x="0" y="20586"/>
              <wp:lineTo x="21341" y="20586"/>
              <wp:lineTo x="21341"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p>
  <w:p w14:paraId="48E08B16" w14:textId="77777777" w:rsidR="00BC3EE4" w:rsidRDefault="00BC3EE4" w:rsidP="009D4B57">
    <w:pPr>
      <w:pStyle w:val="Hlavika"/>
      <w:tabs>
        <w:tab w:val="left" w:pos="9059"/>
      </w:tabs>
    </w:pP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E1728A6"/>
    <w:multiLevelType w:val="hybridMultilevel"/>
    <w:tmpl w:val="443C39D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7"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19"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C22C0B"/>
    <w:multiLevelType w:val="hybridMultilevel"/>
    <w:tmpl w:val="CC1A998A"/>
    <w:lvl w:ilvl="0" w:tplc="53E614DE">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6E601B52"/>
    <w:multiLevelType w:val="hybridMultilevel"/>
    <w:tmpl w:val="8F9AA0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7"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A321607"/>
    <w:multiLevelType w:val="hybridMultilevel"/>
    <w:tmpl w:val="A1C21B6C"/>
    <w:lvl w:ilvl="0" w:tplc="6F580888">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B652CED"/>
    <w:multiLevelType w:val="hybridMultilevel"/>
    <w:tmpl w:val="7F7C3BD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0"/>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32"/>
  </w:num>
  <w:num w:numId="8">
    <w:abstractNumId w:val="16"/>
  </w:num>
  <w:num w:numId="9">
    <w:abstractNumId w:val="13"/>
  </w:num>
  <w:num w:numId="10">
    <w:abstractNumId w:val="6"/>
  </w:num>
  <w:num w:numId="11">
    <w:abstractNumId w:val="4"/>
  </w:num>
  <w:num w:numId="12">
    <w:abstractNumId w:val="15"/>
  </w:num>
  <w:num w:numId="13">
    <w:abstractNumId w:val="14"/>
  </w:num>
  <w:num w:numId="14">
    <w:abstractNumId w:val="26"/>
  </w:num>
  <w:num w:numId="15">
    <w:abstractNumId w:val="18"/>
  </w:num>
  <w:num w:numId="16">
    <w:abstractNumId w:val="21"/>
  </w:num>
  <w:num w:numId="17">
    <w:abstractNumId w:val="12"/>
  </w:num>
  <w:num w:numId="18">
    <w:abstractNumId w:val="3"/>
  </w:num>
  <w:num w:numId="19">
    <w:abstractNumId w:val="20"/>
  </w:num>
  <w:num w:numId="20">
    <w:abstractNumId w:val="28"/>
  </w:num>
  <w:num w:numId="21">
    <w:abstractNumId w:val="10"/>
  </w:num>
  <w:num w:numId="22">
    <w:abstractNumId w:val="7"/>
  </w:num>
  <w:num w:numId="23">
    <w:abstractNumId w:val="24"/>
  </w:num>
  <w:num w:numId="24">
    <w:abstractNumId w:val="27"/>
  </w:num>
  <w:num w:numId="25">
    <w:abstractNumId w:val="9"/>
  </w:num>
  <w:num w:numId="26">
    <w:abstractNumId w:val="8"/>
  </w:num>
  <w:num w:numId="27">
    <w:abstractNumId w:val="17"/>
  </w:num>
  <w:num w:numId="28">
    <w:abstractNumId w:val="22"/>
  </w:num>
  <w:num w:numId="29">
    <w:abstractNumId w:val="29"/>
  </w:num>
  <w:num w:numId="30">
    <w:abstractNumId w:val="30"/>
  </w:num>
  <w:num w:numId="31">
    <w:abstractNumId w:val="25"/>
  </w:num>
  <w:num w:numId="32">
    <w:abstractNumId w:val="19"/>
  </w:num>
  <w:num w:numId="33">
    <w:abstractNumId w:val="11"/>
  </w:num>
  <w:num w:numId="34">
    <w:abstractNumId w:val="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35E4"/>
    <w:rsid w:val="0000424D"/>
    <w:rsid w:val="00004B6F"/>
    <w:rsid w:val="00005C04"/>
    <w:rsid w:val="00006B7F"/>
    <w:rsid w:val="0000785A"/>
    <w:rsid w:val="000079A8"/>
    <w:rsid w:val="00011451"/>
    <w:rsid w:val="000136CE"/>
    <w:rsid w:val="00014F53"/>
    <w:rsid w:val="0001581E"/>
    <w:rsid w:val="0001588A"/>
    <w:rsid w:val="0001660D"/>
    <w:rsid w:val="00017303"/>
    <w:rsid w:val="000271E9"/>
    <w:rsid w:val="000314C5"/>
    <w:rsid w:val="000319CC"/>
    <w:rsid w:val="00032EAB"/>
    <w:rsid w:val="000337E9"/>
    <w:rsid w:val="00044C4F"/>
    <w:rsid w:val="000533C9"/>
    <w:rsid w:val="00053DF4"/>
    <w:rsid w:val="0005441C"/>
    <w:rsid w:val="000557EB"/>
    <w:rsid w:val="00055A2D"/>
    <w:rsid w:val="00056972"/>
    <w:rsid w:val="000579E5"/>
    <w:rsid w:val="000608F4"/>
    <w:rsid w:val="00063001"/>
    <w:rsid w:val="0006402A"/>
    <w:rsid w:val="00066478"/>
    <w:rsid w:val="0006731B"/>
    <w:rsid w:val="00070A34"/>
    <w:rsid w:val="000719F0"/>
    <w:rsid w:val="00071E45"/>
    <w:rsid w:val="0007302B"/>
    <w:rsid w:val="00073386"/>
    <w:rsid w:val="0007441C"/>
    <w:rsid w:val="000752FD"/>
    <w:rsid w:val="0007717F"/>
    <w:rsid w:val="0008140D"/>
    <w:rsid w:val="00082EDB"/>
    <w:rsid w:val="00086896"/>
    <w:rsid w:val="0008777E"/>
    <w:rsid w:val="00092E8D"/>
    <w:rsid w:val="000944CC"/>
    <w:rsid w:val="000956D6"/>
    <w:rsid w:val="00097647"/>
    <w:rsid w:val="000A25F2"/>
    <w:rsid w:val="000A4424"/>
    <w:rsid w:val="000A4A34"/>
    <w:rsid w:val="000A514D"/>
    <w:rsid w:val="000A5165"/>
    <w:rsid w:val="000A55BD"/>
    <w:rsid w:val="000A5B65"/>
    <w:rsid w:val="000A71CF"/>
    <w:rsid w:val="000A7305"/>
    <w:rsid w:val="000A74C2"/>
    <w:rsid w:val="000A7917"/>
    <w:rsid w:val="000B046D"/>
    <w:rsid w:val="000B1408"/>
    <w:rsid w:val="000B1F02"/>
    <w:rsid w:val="000B52FD"/>
    <w:rsid w:val="000B55FC"/>
    <w:rsid w:val="000B564B"/>
    <w:rsid w:val="000B5778"/>
    <w:rsid w:val="000B6E82"/>
    <w:rsid w:val="000B77D4"/>
    <w:rsid w:val="000C0810"/>
    <w:rsid w:val="000C159E"/>
    <w:rsid w:val="000C3B02"/>
    <w:rsid w:val="000C5DB9"/>
    <w:rsid w:val="000C5F34"/>
    <w:rsid w:val="000C621B"/>
    <w:rsid w:val="000C6AEA"/>
    <w:rsid w:val="000D1C14"/>
    <w:rsid w:val="000D28B0"/>
    <w:rsid w:val="000E110E"/>
    <w:rsid w:val="000E2A2C"/>
    <w:rsid w:val="000E57C6"/>
    <w:rsid w:val="000E7128"/>
    <w:rsid w:val="000E76BA"/>
    <w:rsid w:val="000F39AD"/>
    <w:rsid w:val="000F6DDD"/>
    <w:rsid w:val="00102385"/>
    <w:rsid w:val="00104740"/>
    <w:rsid w:val="00104812"/>
    <w:rsid w:val="0010711D"/>
    <w:rsid w:val="00107DC2"/>
    <w:rsid w:val="00110B50"/>
    <w:rsid w:val="00110BC1"/>
    <w:rsid w:val="00110C06"/>
    <w:rsid w:val="00111333"/>
    <w:rsid w:val="00112473"/>
    <w:rsid w:val="00112DDE"/>
    <w:rsid w:val="001131E8"/>
    <w:rsid w:val="00116456"/>
    <w:rsid w:val="001179B3"/>
    <w:rsid w:val="00117C25"/>
    <w:rsid w:val="00120768"/>
    <w:rsid w:val="00124B1F"/>
    <w:rsid w:val="00125D0C"/>
    <w:rsid w:val="001266A0"/>
    <w:rsid w:val="00126E03"/>
    <w:rsid w:val="0012716B"/>
    <w:rsid w:val="0012785C"/>
    <w:rsid w:val="0013048D"/>
    <w:rsid w:val="0013337E"/>
    <w:rsid w:val="0013412D"/>
    <w:rsid w:val="0013600D"/>
    <w:rsid w:val="001372B5"/>
    <w:rsid w:val="00137E61"/>
    <w:rsid w:val="00140F23"/>
    <w:rsid w:val="00142640"/>
    <w:rsid w:val="00142679"/>
    <w:rsid w:val="00142FD9"/>
    <w:rsid w:val="001440D9"/>
    <w:rsid w:val="00145082"/>
    <w:rsid w:val="00147038"/>
    <w:rsid w:val="00150136"/>
    <w:rsid w:val="001502C2"/>
    <w:rsid w:val="00150DB5"/>
    <w:rsid w:val="00150E5F"/>
    <w:rsid w:val="00151602"/>
    <w:rsid w:val="001519B7"/>
    <w:rsid w:val="001536FE"/>
    <w:rsid w:val="00156AF7"/>
    <w:rsid w:val="00162F95"/>
    <w:rsid w:val="001631D4"/>
    <w:rsid w:val="001658B7"/>
    <w:rsid w:val="001711ED"/>
    <w:rsid w:val="001714EF"/>
    <w:rsid w:val="0017203F"/>
    <w:rsid w:val="00174C77"/>
    <w:rsid w:val="00174F35"/>
    <w:rsid w:val="001769BC"/>
    <w:rsid w:val="00184351"/>
    <w:rsid w:val="00184C71"/>
    <w:rsid w:val="0018641E"/>
    <w:rsid w:val="00187338"/>
    <w:rsid w:val="00191546"/>
    <w:rsid w:val="00192A08"/>
    <w:rsid w:val="00192C69"/>
    <w:rsid w:val="00192F06"/>
    <w:rsid w:val="001953A3"/>
    <w:rsid w:val="00195F00"/>
    <w:rsid w:val="001969C4"/>
    <w:rsid w:val="00197D5C"/>
    <w:rsid w:val="001A05FD"/>
    <w:rsid w:val="001A2D03"/>
    <w:rsid w:val="001A38E5"/>
    <w:rsid w:val="001A64EA"/>
    <w:rsid w:val="001B094E"/>
    <w:rsid w:val="001B23BD"/>
    <w:rsid w:val="001B3EF6"/>
    <w:rsid w:val="001B65CC"/>
    <w:rsid w:val="001B6898"/>
    <w:rsid w:val="001B6B5E"/>
    <w:rsid w:val="001B7331"/>
    <w:rsid w:val="001C454F"/>
    <w:rsid w:val="001C5E4A"/>
    <w:rsid w:val="001D0B8B"/>
    <w:rsid w:val="001D1854"/>
    <w:rsid w:val="001D1A22"/>
    <w:rsid w:val="001D3E6E"/>
    <w:rsid w:val="001D7BB2"/>
    <w:rsid w:val="001E10C6"/>
    <w:rsid w:val="001E14C1"/>
    <w:rsid w:val="001E19F0"/>
    <w:rsid w:val="001E6A35"/>
    <w:rsid w:val="001E7209"/>
    <w:rsid w:val="001F0938"/>
    <w:rsid w:val="001F2069"/>
    <w:rsid w:val="001F52FC"/>
    <w:rsid w:val="002069C9"/>
    <w:rsid w:val="00206A9C"/>
    <w:rsid w:val="0020749D"/>
    <w:rsid w:val="002105A4"/>
    <w:rsid w:val="00216156"/>
    <w:rsid w:val="00216D1E"/>
    <w:rsid w:val="00221C3A"/>
    <w:rsid w:val="0022287D"/>
    <w:rsid w:val="00223113"/>
    <w:rsid w:val="00223EB4"/>
    <w:rsid w:val="00224D66"/>
    <w:rsid w:val="00225A4B"/>
    <w:rsid w:val="00225D57"/>
    <w:rsid w:val="00225FE4"/>
    <w:rsid w:val="00226709"/>
    <w:rsid w:val="0022690D"/>
    <w:rsid w:val="00226B44"/>
    <w:rsid w:val="0022746B"/>
    <w:rsid w:val="002304BE"/>
    <w:rsid w:val="00230E81"/>
    <w:rsid w:val="002349E1"/>
    <w:rsid w:val="002349F6"/>
    <w:rsid w:val="00236AA3"/>
    <w:rsid w:val="002370D1"/>
    <w:rsid w:val="00237713"/>
    <w:rsid w:val="00240572"/>
    <w:rsid w:val="00241F1A"/>
    <w:rsid w:val="00244636"/>
    <w:rsid w:val="00246DB8"/>
    <w:rsid w:val="00251111"/>
    <w:rsid w:val="002523FD"/>
    <w:rsid w:val="00252626"/>
    <w:rsid w:val="002541FD"/>
    <w:rsid w:val="00257FD7"/>
    <w:rsid w:val="00260E94"/>
    <w:rsid w:val="002616C1"/>
    <w:rsid w:val="00262A7D"/>
    <w:rsid w:val="00266CD3"/>
    <w:rsid w:val="00267077"/>
    <w:rsid w:val="0027109D"/>
    <w:rsid w:val="00275EC2"/>
    <w:rsid w:val="002770FE"/>
    <w:rsid w:val="0027710E"/>
    <w:rsid w:val="00281453"/>
    <w:rsid w:val="00281718"/>
    <w:rsid w:val="00283CFF"/>
    <w:rsid w:val="00283D80"/>
    <w:rsid w:val="0028560E"/>
    <w:rsid w:val="0028704D"/>
    <w:rsid w:val="0029019E"/>
    <w:rsid w:val="00293A55"/>
    <w:rsid w:val="00293B1C"/>
    <w:rsid w:val="00295829"/>
    <w:rsid w:val="00297E2A"/>
    <w:rsid w:val="002A0F60"/>
    <w:rsid w:val="002A2098"/>
    <w:rsid w:val="002A3936"/>
    <w:rsid w:val="002A772B"/>
    <w:rsid w:val="002A7F23"/>
    <w:rsid w:val="002B3A18"/>
    <w:rsid w:val="002B4195"/>
    <w:rsid w:val="002B4558"/>
    <w:rsid w:val="002B5816"/>
    <w:rsid w:val="002B69E0"/>
    <w:rsid w:val="002B7238"/>
    <w:rsid w:val="002B7F7C"/>
    <w:rsid w:val="002C3040"/>
    <w:rsid w:val="002C3625"/>
    <w:rsid w:val="002C3BB4"/>
    <w:rsid w:val="002C4A9F"/>
    <w:rsid w:val="002D0E71"/>
    <w:rsid w:val="002D30EF"/>
    <w:rsid w:val="002D5412"/>
    <w:rsid w:val="002D5643"/>
    <w:rsid w:val="002D6202"/>
    <w:rsid w:val="002D6A31"/>
    <w:rsid w:val="002E24F1"/>
    <w:rsid w:val="002E4D51"/>
    <w:rsid w:val="002E5849"/>
    <w:rsid w:val="002E7672"/>
    <w:rsid w:val="002E787B"/>
    <w:rsid w:val="002F07B1"/>
    <w:rsid w:val="002F2A97"/>
    <w:rsid w:val="002F40AF"/>
    <w:rsid w:val="002F4B53"/>
    <w:rsid w:val="003005BA"/>
    <w:rsid w:val="00301B32"/>
    <w:rsid w:val="00303EC6"/>
    <w:rsid w:val="0030523B"/>
    <w:rsid w:val="00307678"/>
    <w:rsid w:val="00307EB6"/>
    <w:rsid w:val="0031451E"/>
    <w:rsid w:val="00316349"/>
    <w:rsid w:val="00317374"/>
    <w:rsid w:val="00317A35"/>
    <w:rsid w:val="00317B8E"/>
    <w:rsid w:val="0032470D"/>
    <w:rsid w:val="00326384"/>
    <w:rsid w:val="00326421"/>
    <w:rsid w:val="003269E1"/>
    <w:rsid w:val="00327FAC"/>
    <w:rsid w:val="003313BE"/>
    <w:rsid w:val="00331760"/>
    <w:rsid w:val="00331EB9"/>
    <w:rsid w:val="003320FE"/>
    <w:rsid w:val="0033252A"/>
    <w:rsid w:val="00333249"/>
    <w:rsid w:val="00333430"/>
    <w:rsid w:val="0033346C"/>
    <w:rsid w:val="00334FD6"/>
    <w:rsid w:val="0033508B"/>
    <w:rsid w:val="00336872"/>
    <w:rsid w:val="00337AEA"/>
    <w:rsid w:val="00342FE5"/>
    <w:rsid w:val="003538F4"/>
    <w:rsid w:val="003575CB"/>
    <w:rsid w:val="003627FB"/>
    <w:rsid w:val="00362E9A"/>
    <w:rsid w:val="003651DD"/>
    <w:rsid w:val="003707C6"/>
    <w:rsid w:val="003734EE"/>
    <w:rsid w:val="00375B90"/>
    <w:rsid w:val="003777AD"/>
    <w:rsid w:val="003801D5"/>
    <w:rsid w:val="00380914"/>
    <w:rsid w:val="00380C46"/>
    <w:rsid w:val="003813EB"/>
    <w:rsid w:val="00382054"/>
    <w:rsid w:val="0038512E"/>
    <w:rsid w:val="003879D9"/>
    <w:rsid w:val="0039163A"/>
    <w:rsid w:val="00391D64"/>
    <w:rsid w:val="0039268A"/>
    <w:rsid w:val="00393DD9"/>
    <w:rsid w:val="003940A4"/>
    <w:rsid w:val="00396955"/>
    <w:rsid w:val="003A00FD"/>
    <w:rsid w:val="003A06E7"/>
    <w:rsid w:val="003A2184"/>
    <w:rsid w:val="003A6358"/>
    <w:rsid w:val="003A743E"/>
    <w:rsid w:val="003B32AA"/>
    <w:rsid w:val="003B460E"/>
    <w:rsid w:val="003B689E"/>
    <w:rsid w:val="003C19C2"/>
    <w:rsid w:val="003C1E0A"/>
    <w:rsid w:val="003C3AA4"/>
    <w:rsid w:val="003C3BA1"/>
    <w:rsid w:val="003C4C3F"/>
    <w:rsid w:val="003C4EF8"/>
    <w:rsid w:val="003C52DC"/>
    <w:rsid w:val="003C6DE1"/>
    <w:rsid w:val="003C7A2D"/>
    <w:rsid w:val="003D585A"/>
    <w:rsid w:val="003E13FA"/>
    <w:rsid w:val="003E3CB4"/>
    <w:rsid w:val="003E4AA0"/>
    <w:rsid w:val="003E5E89"/>
    <w:rsid w:val="003E7656"/>
    <w:rsid w:val="003E76A6"/>
    <w:rsid w:val="003E7EC6"/>
    <w:rsid w:val="003F28D3"/>
    <w:rsid w:val="003F2E32"/>
    <w:rsid w:val="003F62B7"/>
    <w:rsid w:val="003F6D5C"/>
    <w:rsid w:val="003F749D"/>
    <w:rsid w:val="003F7921"/>
    <w:rsid w:val="003F7C12"/>
    <w:rsid w:val="00403431"/>
    <w:rsid w:val="00403FEF"/>
    <w:rsid w:val="00404055"/>
    <w:rsid w:val="00404187"/>
    <w:rsid w:val="00404EDE"/>
    <w:rsid w:val="00412C46"/>
    <w:rsid w:val="00412FA0"/>
    <w:rsid w:val="0041375D"/>
    <w:rsid w:val="00413E8F"/>
    <w:rsid w:val="004173DB"/>
    <w:rsid w:val="004207A1"/>
    <w:rsid w:val="00420B38"/>
    <w:rsid w:val="00420E07"/>
    <w:rsid w:val="00423CF5"/>
    <w:rsid w:val="00424F5C"/>
    <w:rsid w:val="004256CE"/>
    <w:rsid w:val="00425EAC"/>
    <w:rsid w:val="00426CF6"/>
    <w:rsid w:val="004279AC"/>
    <w:rsid w:val="0043093F"/>
    <w:rsid w:val="00430D02"/>
    <w:rsid w:val="00431C3F"/>
    <w:rsid w:val="00431FF0"/>
    <w:rsid w:val="00432ACB"/>
    <w:rsid w:val="00434E20"/>
    <w:rsid w:val="00435DC5"/>
    <w:rsid w:val="00440986"/>
    <w:rsid w:val="004421D9"/>
    <w:rsid w:val="00442D84"/>
    <w:rsid w:val="004441C7"/>
    <w:rsid w:val="00444FCC"/>
    <w:rsid w:val="0044548E"/>
    <w:rsid w:val="00445684"/>
    <w:rsid w:val="00445704"/>
    <w:rsid w:val="00447D47"/>
    <w:rsid w:val="00450852"/>
    <w:rsid w:val="00452284"/>
    <w:rsid w:val="004530EA"/>
    <w:rsid w:val="00453E6F"/>
    <w:rsid w:val="004552ED"/>
    <w:rsid w:val="00455C3D"/>
    <w:rsid w:val="00457071"/>
    <w:rsid w:val="004602FE"/>
    <w:rsid w:val="00461E72"/>
    <w:rsid w:val="00464053"/>
    <w:rsid w:val="00465DC5"/>
    <w:rsid w:val="004710D6"/>
    <w:rsid w:val="00471BA8"/>
    <w:rsid w:val="00476F84"/>
    <w:rsid w:val="00480D9F"/>
    <w:rsid w:val="004814BE"/>
    <w:rsid w:val="004827A4"/>
    <w:rsid w:val="00482D45"/>
    <w:rsid w:val="004831D3"/>
    <w:rsid w:val="00483AE6"/>
    <w:rsid w:val="00485420"/>
    <w:rsid w:val="00486F44"/>
    <w:rsid w:val="0049117C"/>
    <w:rsid w:val="00492C48"/>
    <w:rsid w:val="00493623"/>
    <w:rsid w:val="00493914"/>
    <w:rsid w:val="00497696"/>
    <w:rsid w:val="00497AF8"/>
    <w:rsid w:val="004A0684"/>
    <w:rsid w:val="004A2E16"/>
    <w:rsid w:val="004A33E0"/>
    <w:rsid w:val="004A4BD0"/>
    <w:rsid w:val="004B0BDC"/>
    <w:rsid w:val="004B125E"/>
    <w:rsid w:val="004B3FA1"/>
    <w:rsid w:val="004B5519"/>
    <w:rsid w:val="004B5B76"/>
    <w:rsid w:val="004B5E91"/>
    <w:rsid w:val="004B650D"/>
    <w:rsid w:val="004B756D"/>
    <w:rsid w:val="004C174E"/>
    <w:rsid w:val="004C2B5F"/>
    <w:rsid w:val="004C6A47"/>
    <w:rsid w:val="004C7B19"/>
    <w:rsid w:val="004D222E"/>
    <w:rsid w:val="004D23B9"/>
    <w:rsid w:val="004D2638"/>
    <w:rsid w:val="004D3246"/>
    <w:rsid w:val="004E163F"/>
    <w:rsid w:val="004E1D53"/>
    <w:rsid w:val="004E226B"/>
    <w:rsid w:val="004E27AC"/>
    <w:rsid w:val="004E53C7"/>
    <w:rsid w:val="004E579F"/>
    <w:rsid w:val="004E6E70"/>
    <w:rsid w:val="004E6F28"/>
    <w:rsid w:val="004F0628"/>
    <w:rsid w:val="004F088A"/>
    <w:rsid w:val="004F2D80"/>
    <w:rsid w:val="004F40BE"/>
    <w:rsid w:val="004F41D9"/>
    <w:rsid w:val="004F4B9F"/>
    <w:rsid w:val="004F61A9"/>
    <w:rsid w:val="004F7067"/>
    <w:rsid w:val="004F706A"/>
    <w:rsid w:val="005003AD"/>
    <w:rsid w:val="00500F2E"/>
    <w:rsid w:val="00504AE6"/>
    <w:rsid w:val="005050C3"/>
    <w:rsid w:val="0050602D"/>
    <w:rsid w:val="00506E5E"/>
    <w:rsid w:val="0051009E"/>
    <w:rsid w:val="005113A6"/>
    <w:rsid w:val="005120B9"/>
    <w:rsid w:val="0051226C"/>
    <w:rsid w:val="00512951"/>
    <w:rsid w:val="00515407"/>
    <w:rsid w:val="00516171"/>
    <w:rsid w:val="005171F9"/>
    <w:rsid w:val="00521741"/>
    <w:rsid w:val="00521BB7"/>
    <w:rsid w:val="0052202B"/>
    <w:rsid w:val="005226AC"/>
    <w:rsid w:val="0052446C"/>
    <w:rsid w:val="005268B1"/>
    <w:rsid w:val="00526E04"/>
    <w:rsid w:val="005273A4"/>
    <w:rsid w:val="0053000E"/>
    <w:rsid w:val="00533EDA"/>
    <w:rsid w:val="00540793"/>
    <w:rsid w:val="0054149D"/>
    <w:rsid w:val="0054230E"/>
    <w:rsid w:val="00542B00"/>
    <w:rsid w:val="0054484D"/>
    <w:rsid w:val="005453CA"/>
    <w:rsid w:val="00546390"/>
    <w:rsid w:val="00547992"/>
    <w:rsid w:val="005508DE"/>
    <w:rsid w:val="00552841"/>
    <w:rsid w:val="005550BD"/>
    <w:rsid w:val="0055521F"/>
    <w:rsid w:val="00555474"/>
    <w:rsid w:val="00565008"/>
    <w:rsid w:val="005669D2"/>
    <w:rsid w:val="00566BB9"/>
    <w:rsid w:val="0057071D"/>
    <w:rsid w:val="00572B46"/>
    <w:rsid w:val="00574223"/>
    <w:rsid w:val="0057652E"/>
    <w:rsid w:val="005808E5"/>
    <w:rsid w:val="00581A45"/>
    <w:rsid w:val="0058247B"/>
    <w:rsid w:val="00584DC2"/>
    <w:rsid w:val="005857B5"/>
    <w:rsid w:val="00592750"/>
    <w:rsid w:val="00593832"/>
    <w:rsid w:val="00595B20"/>
    <w:rsid w:val="00595BE1"/>
    <w:rsid w:val="0059761F"/>
    <w:rsid w:val="005A1EE9"/>
    <w:rsid w:val="005A27C1"/>
    <w:rsid w:val="005A2A5C"/>
    <w:rsid w:val="005A2C51"/>
    <w:rsid w:val="005A2DAF"/>
    <w:rsid w:val="005A30AE"/>
    <w:rsid w:val="005B1EA3"/>
    <w:rsid w:val="005B3219"/>
    <w:rsid w:val="005B5071"/>
    <w:rsid w:val="005B53B3"/>
    <w:rsid w:val="005B56FF"/>
    <w:rsid w:val="005B58C0"/>
    <w:rsid w:val="005B64E5"/>
    <w:rsid w:val="005B72B0"/>
    <w:rsid w:val="005C0D61"/>
    <w:rsid w:val="005C1D17"/>
    <w:rsid w:val="005C3194"/>
    <w:rsid w:val="005C40C1"/>
    <w:rsid w:val="005C4E18"/>
    <w:rsid w:val="005C6079"/>
    <w:rsid w:val="005C60FB"/>
    <w:rsid w:val="005D0916"/>
    <w:rsid w:val="005D281E"/>
    <w:rsid w:val="005D5DFC"/>
    <w:rsid w:val="005D6991"/>
    <w:rsid w:val="005D7A69"/>
    <w:rsid w:val="005D7CA4"/>
    <w:rsid w:val="005E333F"/>
    <w:rsid w:val="005E44DB"/>
    <w:rsid w:val="005E5F54"/>
    <w:rsid w:val="005E5FA8"/>
    <w:rsid w:val="005E6FF6"/>
    <w:rsid w:val="005E7519"/>
    <w:rsid w:val="005F029C"/>
    <w:rsid w:val="005F092D"/>
    <w:rsid w:val="005F10A6"/>
    <w:rsid w:val="005F1478"/>
    <w:rsid w:val="005F69AC"/>
    <w:rsid w:val="00600C4F"/>
    <w:rsid w:val="00601AEF"/>
    <w:rsid w:val="00603AAD"/>
    <w:rsid w:val="006058EA"/>
    <w:rsid w:val="00605C42"/>
    <w:rsid w:val="006069C9"/>
    <w:rsid w:val="00610739"/>
    <w:rsid w:val="006118F8"/>
    <w:rsid w:val="00611A9C"/>
    <w:rsid w:val="0061310C"/>
    <w:rsid w:val="0061564B"/>
    <w:rsid w:val="0061614B"/>
    <w:rsid w:val="00616475"/>
    <w:rsid w:val="00620D1A"/>
    <w:rsid w:val="006212FF"/>
    <w:rsid w:val="0062171E"/>
    <w:rsid w:val="0062219D"/>
    <w:rsid w:val="006257D9"/>
    <w:rsid w:val="006302CD"/>
    <w:rsid w:val="00630544"/>
    <w:rsid w:val="0063387B"/>
    <w:rsid w:val="00633BC1"/>
    <w:rsid w:val="00634BA2"/>
    <w:rsid w:val="0063635B"/>
    <w:rsid w:val="00637A0E"/>
    <w:rsid w:val="006436E8"/>
    <w:rsid w:val="006447D5"/>
    <w:rsid w:val="00644ADD"/>
    <w:rsid w:val="006511CD"/>
    <w:rsid w:val="0065644B"/>
    <w:rsid w:val="00656A72"/>
    <w:rsid w:val="00656F26"/>
    <w:rsid w:val="0066059E"/>
    <w:rsid w:val="00660C06"/>
    <w:rsid w:val="006639C1"/>
    <w:rsid w:val="0066545A"/>
    <w:rsid w:val="00665C68"/>
    <w:rsid w:val="006662FA"/>
    <w:rsid w:val="00666EF8"/>
    <w:rsid w:val="00675A56"/>
    <w:rsid w:val="00677B16"/>
    <w:rsid w:val="00681513"/>
    <w:rsid w:val="00682507"/>
    <w:rsid w:val="00686F23"/>
    <w:rsid w:val="0069355F"/>
    <w:rsid w:val="00693ADB"/>
    <w:rsid w:val="00693FB9"/>
    <w:rsid w:val="00697851"/>
    <w:rsid w:val="006A173E"/>
    <w:rsid w:val="006A1902"/>
    <w:rsid w:val="006A373F"/>
    <w:rsid w:val="006A45D7"/>
    <w:rsid w:val="006A4DB4"/>
    <w:rsid w:val="006A52B2"/>
    <w:rsid w:val="006A7C28"/>
    <w:rsid w:val="006B19E5"/>
    <w:rsid w:val="006B20BC"/>
    <w:rsid w:val="006B28EB"/>
    <w:rsid w:val="006B36D1"/>
    <w:rsid w:val="006B396B"/>
    <w:rsid w:val="006B3FDE"/>
    <w:rsid w:val="006B46E3"/>
    <w:rsid w:val="006B58E1"/>
    <w:rsid w:val="006B702A"/>
    <w:rsid w:val="006C0E70"/>
    <w:rsid w:val="006C1781"/>
    <w:rsid w:val="006C38A1"/>
    <w:rsid w:val="006C3AF9"/>
    <w:rsid w:val="006C5A15"/>
    <w:rsid w:val="006C733C"/>
    <w:rsid w:val="006D1FC3"/>
    <w:rsid w:val="006D2ADC"/>
    <w:rsid w:val="006D3848"/>
    <w:rsid w:val="006D384E"/>
    <w:rsid w:val="006D597F"/>
    <w:rsid w:val="006D5AB9"/>
    <w:rsid w:val="006E272A"/>
    <w:rsid w:val="006E357E"/>
    <w:rsid w:val="006E5342"/>
    <w:rsid w:val="006E78D2"/>
    <w:rsid w:val="006F0665"/>
    <w:rsid w:val="006F08A7"/>
    <w:rsid w:val="006F106A"/>
    <w:rsid w:val="006F242F"/>
    <w:rsid w:val="006F41F2"/>
    <w:rsid w:val="006F6E4B"/>
    <w:rsid w:val="006F708E"/>
    <w:rsid w:val="006F70F1"/>
    <w:rsid w:val="006F7629"/>
    <w:rsid w:val="006F79BB"/>
    <w:rsid w:val="007024BF"/>
    <w:rsid w:val="00702D20"/>
    <w:rsid w:val="007041F4"/>
    <w:rsid w:val="00704C9A"/>
    <w:rsid w:val="00707EEB"/>
    <w:rsid w:val="0071203B"/>
    <w:rsid w:val="00714C4A"/>
    <w:rsid w:val="00715F66"/>
    <w:rsid w:val="00717F9C"/>
    <w:rsid w:val="00724043"/>
    <w:rsid w:val="00726517"/>
    <w:rsid w:val="00727126"/>
    <w:rsid w:val="00731161"/>
    <w:rsid w:val="0073416A"/>
    <w:rsid w:val="00736B1F"/>
    <w:rsid w:val="00736E4E"/>
    <w:rsid w:val="00736F47"/>
    <w:rsid w:val="00737FE6"/>
    <w:rsid w:val="00741EEF"/>
    <w:rsid w:val="00742C06"/>
    <w:rsid w:val="00743534"/>
    <w:rsid w:val="007466FF"/>
    <w:rsid w:val="00751844"/>
    <w:rsid w:val="00752B70"/>
    <w:rsid w:val="00754789"/>
    <w:rsid w:val="007558B7"/>
    <w:rsid w:val="0075744F"/>
    <w:rsid w:val="00757CC9"/>
    <w:rsid w:val="007606B5"/>
    <w:rsid w:val="0076418A"/>
    <w:rsid w:val="007650FF"/>
    <w:rsid w:val="007662EF"/>
    <w:rsid w:val="00767508"/>
    <w:rsid w:val="00767D64"/>
    <w:rsid w:val="00770066"/>
    <w:rsid w:val="007713A6"/>
    <w:rsid w:val="00771679"/>
    <w:rsid w:val="00775B0E"/>
    <w:rsid w:val="00776E20"/>
    <w:rsid w:val="00781E9F"/>
    <w:rsid w:val="00783E9C"/>
    <w:rsid w:val="00785A8C"/>
    <w:rsid w:val="00787160"/>
    <w:rsid w:val="00787641"/>
    <w:rsid w:val="00790536"/>
    <w:rsid w:val="0079165F"/>
    <w:rsid w:val="00793E98"/>
    <w:rsid w:val="00794471"/>
    <w:rsid w:val="00794937"/>
    <w:rsid w:val="00794986"/>
    <w:rsid w:val="00795E3E"/>
    <w:rsid w:val="007A0193"/>
    <w:rsid w:val="007A21D8"/>
    <w:rsid w:val="007A2AD7"/>
    <w:rsid w:val="007A3161"/>
    <w:rsid w:val="007A326C"/>
    <w:rsid w:val="007A3934"/>
    <w:rsid w:val="007A66BB"/>
    <w:rsid w:val="007A6DF0"/>
    <w:rsid w:val="007B1085"/>
    <w:rsid w:val="007B10FC"/>
    <w:rsid w:val="007B2ACD"/>
    <w:rsid w:val="007B5FDC"/>
    <w:rsid w:val="007B640E"/>
    <w:rsid w:val="007C2D67"/>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444D"/>
    <w:rsid w:val="007F4600"/>
    <w:rsid w:val="00802ED4"/>
    <w:rsid w:val="00805D7F"/>
    <w:rsid w:val="00811203"/>
    <w:rsid w:val="008121D8"/>
    <w:rsid w:val="00813459"/>
    <w:rsid w:val="00813681"/>
    <w:rsid w:val="00815698"/>
    <w:rsid w:val="00815F8F"/>
    <w:rsid w:val="00816151"/>
    <w:rsid w:val="008165DE"/>
    <w:rsid w:val="00817441"/>
    <w:rsid w:val="00820EFB"/>
    <w:rsid w:val="00820F74"/>
    <w:rsid w:val="00823E50"/>
    <w:rsid w:val="00824457"/>
    <w:rsid w:val="008258C4"/>
    <w:rsid w:val="008271AC"/>
    <w:rsid w:val="00827943"/>
    <w:rsid w:val="00831609"/>
    <w:rsid w:val="008326E2"/>
    <w:rsid w:val="00832922"/>
    <w:rsid w:val="00832E11"/>
    <w:rsid w:val="00834FA7"/>
    <w:rsid w:val="00835730"/>
    <w:rsid w:val="00836214"/>
    <w:rsid w:val="00837780"/>
    <w:rsid w:val="0084048B"/>
    <w:rsid w:val="008411C7"/>
    <w:rsid w:val="0084248B"/>
    <w:rsid w:val="00843909"/>
    <w:rsid w:val="0084454C"/>
    <w:rsid w:val="0084583A"/>
    <w:rsid w:val="008474C5"/>
    <w:rsid w:val="0085134A"/>
    <w:rsid w:val="00853A16"/>
    <w:rsid w:val="008544DC"/>
    <w:rsid w:val="00854E5C"/>
    <w:rsid w:val="00855EC9"/>
    <w:rsid w:val="00857CFE"/>
    <w:rsid w:val="00861921"/>
    <w:rsid w:val="008619D7"/>
    <w:rsid w:val="0086726F"/>
    <w:rsid w:val="008676E2"/>
    <w:rsid w:val="0087274A"/>
    <w:rsid w:val="008811C6"/>
    <w:rsid w:val="00881404"/>
    <w:rsid w:val="0088389C"/>
    <w:rsid w:val="00884B2A"/>
    <w:rsid w:val="00885A33"/>
    <w:rsid w:val="00885DC1"/>
    <w:rsid w:val="008868CB"/>
    <w:rsid w:val="00892C02"/>
    <w:rsid w:val="00892C76"/>
    <w:rsid w:val="008932BC"/>
    <w:rsid w:val="00894842"/>
    <w:rsid w:val="008956BB"/>
    <w:rsid w:val="0089625B"/>
    <w:rsid w:val="0089667D"/>
    <w:rsid w:val="008976E0"/>
    <w:rsid w:val="008A3D50"/>
    <w:rsid w:val="008A52DD"/>
    <w:rsid w:val="008A57E8"/>
    <w:rsid w:val="008A584C"/>
    <w:rsid w:val="008A6021"/>
    <w:rsid w:val="008A663F"/>
    <w:rsid w:val="008B05D6"/>
    <w:rsid w:val="008B2724"/>
    <w:rsid w:val="008B7620"/>
    <w:rsid w:val="008C045A"/>
    <w:rsid w:val="008C062F"/>
    <w:rsid w:val="008C1B78"/>
    <w:rsid w:val="008C2588"/>
    <w:rsid w:val="008C3178"/>
    <w:rsid w:val="008C3491"/>
    <w:rsid w:val="008C60C8"/>
    <w:rsid w:val="008C7233"/>
    <w:rsid w:val="008C7FFD"/>
    <w:rsid w:val="008D14C2"/>
    <w:rsid w:val="008D1C9E"/>
    <w:rsid w:val="008D1F73"/>
    <w:rsid w:val="008D2056"/>
    <w:rsid w:val="008D29B9"/>
    <w:rsid w:val="008D31CA"/>
    <w:rsid w:val="008D5F05"/>
    <w:rsid w:val="008D71E2"/>
    <w:rsid w:val="008E0E6B"/>
    <w:rsid w:val="008E12E1"/>
    <w:rsid w:val="008E3F81"/>
    <w:rsid w:val="008E42B9"/>
    <w:rsid w:val="008E4D7C"/>
    <w:rsid w:val="008F2A6A"/>
    <w:rsid w:val="008F2CA3"/>
    <w:rsid w:val="008F2E2D"/>
    <w:rsid w:val="008F3475"/>
    <w:rsid w:val="008F397B"/>
    <w:rsid w:val="008F5547"/>
    <w:rsid w:val="008F6695"/>
    <w:rsid w:val="008F7285"/>
    <w:rsid w:val="0090309B"/>
    <w:rsid w:val="00903A5A"/>
    <w:rsid w:val="00904FD2"/>
    <w:rsid w:val="00906131"/>
    <w:rsid w:val="009063AF"/>
    <w:rsid w:val="009100F3"/>
    <w:rsid w:val="00910614"/>
    <w:rsid w:val="00911BCF"/>
    <w:rsid w:val="00912DE3"/>
    <w:rsid w:val="00912EAD"/>
    <w:rsid w:val="00913624"/>
    <w:rsid w:val="009161C4"/>
    <w:rsid w:val="00917104"/>
    <w:rsid w:val="009178C1"/>
    <w:rsid w:val="00923003"/>
    <w:rsid w:val="00924247"/>
    <w:rsid w:val="00926CF2"/>
    <w:rsid w:val="00927E7B"/>
    <w:rsid w:val="00930A61"/>
    <w:rsid w:val="00931499"/>
    <w:rsid w:val="00933105"/>
    <w:rsid w:val="0093381E"/>
    <w:rsid w:val="009354A2"/>
    <w:rsid w:val="00935F63"/>
    <w:rsid w:val="009370F2"/>
    <w:rsid w:val="009409BA"/>
    <w:rsid w:val="009436F8"/>
    <w:rsid w:val="009451FC"/>
    <w:rsid w:val="00946635"/>
    <w:rsid w:val="00946AF4"/>
    <w:rsid w:val="009472B3"/>
    <w:rsid w:val="009507D0"/>
    <w:rsid w:val="00952181"/>
    <w:rsid w:val="009524B9"/>
    <w:rsid w:val="009576BB"/>
    <w:rsid w:val="00961A68"/>
    <w:rsid w:val="009620CE"/>
    <w:rsid w:val="00963B61"/>
    <w:rsid w:val="00966B8A"/>
    <w:rsid w:val="00967553"/>
    <w:rsid w:val="00971550"/>
    <w:rsid w:val="009719FF"/>
    <w:rsid w:val="00972C17"/>
    <w:rsid w:val="00973886"/>
    <w:rsid w:val="00974B62"/>
    <w:rsid w:val="00976543"/>
    <w:rsid w:val="00976D25"/>
    <w:rsid w:val="00983852"/>
    <w:rsid w:val="009838AC"/>
    <w:rsid w:val="0098546F"/>
    <w:rsid w:val="009859D5"/>
    <w:rsid w:val="009905D3"/>
    <w:rsid w:val="00991B20"/>
    <w:rsid w:val="00992101"/>
    <w:rsid w:val="0099229B"/>
    <w:rsid w:val="00992DC2"/>
    <w:rsid w:val="009944AD"/>
    <w:rsid w:val="00994975"/>
    <w:rsid w:val="00994C5A"/>
    <w:rsid w:val="00997BC3"/>
    <w:rsid w:val="009A2E57"/>
    <w:rsid w:val="009A31D1"/>
    <w:rsid w:val="009A4784"/>
    <w:rsid w:val="009A7AEA"/>
    <w:rsid w:val="009B3050"/>
    <w:rsid w:val="009B5608"/>
    <w:rsid w:val="009B6397"/>
    <w:rsid w:val="009C0CC6"/>
    <w:rsid w:val="009C125E"/>
    <w:rsid w:val="009C1525"/>
    <w:rsid w:val="009C2F51"/>
    <w:rsid w:val="009C4230"/>
    <w:rsid w:val="009C44FC"/>
    <w:rsid w:val="009C462D"/>
    <w:rsid w:val="009C4F8F"/>
    <w:rsid w:val="009C5448"/>
    <w:rsid w:val="009D055E"/>
    <w:rsid w:val="009D1264"/>
    <w:rsid w:val="009D2290"/>
    <w:rsid w:val="009D4B57"/>
    <w:rsid w:val="009D50FB"/>
    <w:rsid w:val="009D7170"/>
    <w:rsid w:val="009D7413"/>
    <w:rsid w:val="009E04ED"/>
    <w:rsid w:val="009E2BE5"/>
    <w:rsid w:val="009E3A98"/>
    <w:rsid w:val="009E4467"/>
    <w:rsid w:val="009F126D"/>
    <w:rsid w:val="009F4EA6"/>
    <w:rsid w:val="009F522C"/>
    <w:rsid w:val="009F6C4A"/>
    <w:rsid w:val="009F6E31"/>
    <w:rsid w:val="00A00829"/>
    <w:rsid w:val="00A00F0C"/>
    <w:rsid w:val="00A05000"/>
    <w:rsid w:val="00A05D0E"/>
    <w:rsid w:val="00A071AD"/>
    <w:rsid w:val="00A126C1"/>
    <w:rsid w:val="00A15DD6"/>
    <w:rsid w:val="00A16B84"/>
    <w:rsid w:val="00A16F37"/>
    <w:rsid w:val="00A17455"/>
    <w:rsid w:val="00A20CA4"/>
    <w:rsid w:val="00A2115C"/>
    <w:rsid w:val="00A220B1"/>
    <w:rsid w:val="00A24479"/>
    <w:rsid w:val="00A24AAB"/>
    <w:rsid w:val="00A255C3"/>
    <w:rsid w:val="00A2679A"/>
    <w:rsid w:val="00A314E1"/>
    <w:rsid w:val="00A31F2A"/>
    <w:rsid w:val="00A320A8"/>
    <w:rsid w:val="00A320B8"/>
    <w:rsid w:val="00A3243D"/>
    <w:rsid w:val="00A32F68"/>
    <w:rsid w:val="00A352A7"/>
    <w:rsid w:val="00A35755"/>
    <w:rsid w:val="00A359E3"/>
    <w:rsid w:val="00A40C38"/>
    <w:rsid w:val="00A40D5B"/>
    <w:rsid w:val="00A4290D"/>
    <w:rsid w:val="00A443E5"/>
    <w:rsid w:val="00A47F20"/>
    <w:rsid w:val="00A54F2C"/>
    <w:rsid w:val="00A57D93"/>
    <w:rsid w:val="00A602D3"/>
    <w:rsid w:val="00A6147C"/>
    <w:rsid w:val="00A625D4"/>
    <w:rsid w:val="00A62625"/>
    <w:rsid w:val="00A65B56"/>
    <w:rsid w:val="00A6608D"/>
    <w:rsid w:val="00A66DDD"/>
    <w:rsid w:val="00A6708F"/>
    <w:rsid w:val="00A71C6B"/>
    <w:rsid w:val="00A72B82"/>
    <w:rsid w:val="00A74622"/>
    <w:rsid w:val="00A763DC"/>
    <w:rsid w:val="00A77604"/>
    <w:rsid w:val="00A77BEC"/>
    <w:rsid w:val="00A80F92"/>
    <w:rsid w:val="00A83F0B"/>
    <w:rsid w:val="00A8557A"/>
    <w:rsid w:val="00A91231"/>
    <w:rsid w:val="00A94048"/>
    <w:rsid w:val="00A940E7"/>
    <w:rsid w:val="00A95523"/>
    <w:rsid w:val="00A96BEF"/>
    <w:rsid w:val="00A97D98"/>
    <w:rsid w:val="00A97F6B"/>
    <w:rsid w:val="00AA149D"/>
    <w:rsid w:val="00AA25AF"/>
    <w:rsid w:val="00AA34D8"/>
    <w:rsid w:val="00AA52AB"/>
    <w:rsid w:val="00AB0523"/>
    <w:rsid w:val="00AB0919"/>
    <w:rsid w:val="00AB1998"/>
    <w:rsid w:val="00AB3156"/>
    <w:rsid w:val="00AB3E00"/>
    <w:rsid w:val="00AB7C6D"/>
    <w:rsid w:val="00AC717D"/>
    <w:rsid w:val="00AC75E6"/>
    <w:rsid w:val="00AD063D"/>
    <w:rsid w:val="00AD086A"/>
    <w:rsid w:val="00AD1102"/>
    <w:rsid w:val="00AD112F"/>
    <w:rsid w:val="00AD30C0"/>
    <w:rsid w:val="00AD4B64"/>
    <w:rsid w:val="00AD5F5D"/>
    <w:rsid w:val="00AD6113"/>
    <w:rsid w:val="00AD6484"/>
    <w:rsid w:val="00AD74AC"/>
    <w:rsid w:val="00AD74DB"/>
    <w:rsid w:val="00AE1F13"/>
    <w:rsid w:val="00AE20AD"/>
    <w:rsid w:val="00AE26B6"/>
    <w:rsid w:val="00AE2CE5"/>
    <w:rsid w:val="00AE415A"/>
    <w:rsid w:val="00AE7306"/>
    <w:rsid w:val="00AE73FB"/>
    <w:rsid w:val="00AF166F"/>
    <w:rsid w:val="00AF53D5"/>
    <w:rsid w:val="00AF690A"/>
    <w:rsid w:val="00AF776C"/>
    <w:rsid w:val="00B002CF"/>
    <w:rsid w:val="00B00BB6"/>
    <w:rsid w:val="00B01AB6"/>
    <w:rsid w:val="00B03AC5"/>
    <w:rsid w:val="00B03C92"/>
    <w:rsid w:val="00B040A9"/>
    <w:rsid w:val="00B06A6C"/>
    <w:rsid w:val="00B06AA6"/>
    <w:rsid w:val="00B06AFB"/>
    <w:rsid w:val="00B11014"/>
    <w:rsid w:val="00B1456D"/>
    <w:rsid w:val="00B160A2"/>
    <w:rsid w:val="00B21C24"/>
    <w:rsid w:val="00B224DA"/>
    <w:rsid w:val="00B24A9C"/>
    <w:rsid w:val="00B250C3"/>
    <w:rsid w:val="00B253C5"/>
    <w:rsid w:val="00B25E8D"/>
    <w:rsid w:val="00B261FA"/>
    <w:rsid w:val="00B27BF9"/>
    <w:rsid w:val="00B30036"/>
    <w:rsid w:val="00B30383"/>
    <w:rsid w:val="00B304E5"/>
    <w:rsid w:val="00B30B35"/>
    <w:rsid w:val="00B32026"/>
    <w:rsid w:val="00B34267"/>
    <w:rsid w:val="00B342A2"/>
    <w:rsid w:val="00B351B9"/>
    <w:rsid w:val="00B35493"/>
    <w:rsid w:val="00B370D2"/>
    <w:rsid w:val="00B400AC"/>
    <w:rsid w:val="00B416D8"/>
    <w:rsid w:val="00B4348F"/>
    <w:rsid w:val="00B43EB2"/>
    <w:rsid w:val="00B43F51"/>
    <w:rsid w:val="00B444EF"/>
    <w:rsid w:val="00B4529A"/>
    <w:rsid w:val="00B455BE"/>
    <w:rsid w:val="00B47DBF"/>
    <w:rsid w:val="00B51876"/>
    <w:rsid w:val="00B52412"/>
    <w:rsid w:val="00B5333E"/>
    <w:rsid w:val="00B547B7"/>
    <w:rsid w:val="00B54823"/>
    <w:rsid w:val="00B54F4B"/>
    <w:rsid w:val="00B5566B"/>
    <w:rsid w:val="00B55A1F"/>
    <w:rsid w:val="00B55B1D"/>
    <w:rsid w:val="00B569B4"/>
    <w:rsid w:val="00B57FFC"/>
    <w:rsid w:val="00B60AC2"/>
    <w:rsid w:val="00B6140B"/>
    <w:rsid w:val="00B65B4C"/>
    <w:rsid w:val="00B67440"/>
    <w:rsid w:val="00B674B1"/>
    <w:rsid w:val="00B67C36"/>
    <w:rsid w:val="00B70C64"/>
    <w:rsid w:val="00B71612"/>
    <w:rsid w:val="00B777FD"/>
    <w:rsid w:val="00B80577"/>
    <w:rsid w:val="00B80BBA"/>
    <w:rsid w:val="00B83738"/>
    <w:rsid w:val="00B84148"/>
    <w:rsid w:val="00B8483B"/>
    <w:rsid w:val="00B863A2"/>
    <w:rsid w:val="00B864A9"/>
    <w:rsid w:val="00B86876"/>
    <w:rsid w:val="00B86FDF"/>
    <w:rsid w:val="00B906A9"/>
    <w:rsid w:val="00B94FE9"/>
    <w:rsid w:val="00B97A45"/>
    <w:rsid w:val="00B97B61"/>
    <w:rsid w:val="00BA15E3"/>
    <w:rsid w:val="00BA229A"/>
    <w:rsid w:val="00BA318A"/>
    <w:rsid w:val="00BA67E4"/>
    <w:rsid w:val="00BB06E2"/>
    <w:rsid w:val="00BB0BDE"/>
    <w:rsid w:val="00BB279B"/>
    <w:rsid w:val="00BB5CB4"/>
    <w:rsid w:val="00BB76F5"/>
    <w:rsid w:val="00BB7AEE"/>
    <w:rsid w:val="00BC25C9"/>
    <w:rsid w:val="00BC3EE4"/>
    <w:rsid w:val="00BC476D"/>
    <w:rsid w:val="00BD305A"/>
    <w:rsid w:val="00BD3358"/>
    <w:rsid w:val="00BD3D20"/>
    <w:rsid w:val="00BE16B3"/>
    <w:rsid w:val="00BE2087"/>
    <w:rsid w:val="00BE3E03"/>
    <w:rsid w:val="00BE48D8"/>
    <w:rsid w:val="00BE6A42"/>
    <w:rsid w:val="00BE6B85"/>
    <w:rsid w:val="00BE747C"/>
    <w:rsid w:val="00BE7DF0"/>
    <w:rsid w:val="00BF0A6C"/>
    <w:rsid w:val="00BF19EE"/>
    <w:rsid w:val="00BF3DBD"/>
    <w:rsid w:val="00BF49BA"/>
    <w:rsid w:val="00BF64DC"/>
    <w:rsid w:val="00C0025E"/>
    <w:rsid w:val="00C0425B"/>
    <w:rsid w:val="00C04FFB"/>
    <w:rsid w:val="00C056E7"/>
    <w:rsid w:val="00C0731F"/>
    <w:rsid w:val="00C1013B"/>
    <w:rsid w:val="00C1039D"/>
    <w:rsid w:val="00C1097C"/>
    <w:rsid w:val="00C11C4D"/>
    <w:rsid w:val="00C13BA8"/>
    <w:rsid w:val="00C14303"/>
    <w:rsid w:val="00C156E3"/>
    <w:rsid w:val="00C17D09"/>
    <w:rsid w:val="00C210EC"/>
    <w:rsid w:val="00C214DE"/>
    <w:rsid w:val="00C215CA"/>
    <w:rsid w:val="00C22E7B"/>
    <w:rsid w:val="00C23E79"/>
    <w:rsid w:val="00C25D0D"/>
    <w:rsid w:val="00C31AB1"/>
    <w:rsid w:val="00C369AB"/>
    <w:rsid w:val="00C46DAD"/>
    <w:rsid w:val="00C56822"/>
    <w:rsid w:val="00C62F6F"/>
    <w:rsid w:val="00C65216"/>
    <w:rsid w:val="00C6566C"/>
    <w:rsid w:val="00C657BA"/>
    <w:rsid w:val="00C67A24"/>
    <w:rsid w:val="00C7089B"/>
    <w:rsid w:val="00C70EC8"/>
    <w:rsid w:val="00C72BE3"/>
    <w:rsid w:val="00C72CF8"/>
    <w:rsid w:val="00C739FA"/>
    <w:rsid w:val="00C763FE"/>
    <w:rsid w:val="00C7787D"/>
    <w:rsid w:val="00C77A23"/>
    <w:rsid w:val="00C80F70"/>
    <w:rsid w:val="00C828E3"/>
    <w:rsid w:val="00C831F3"/>
    <w:rsid w:val="00C842EA"/>
    <w:rsid w:val="00C850AE"/>
    <w:rsid w:val="00C8674F"/>
    <w:rsid w:val="00C9162D"/>
    <w:rsid w:val="00C94DCD"/>
    <w:rsid w:val="00C9585B"/>
    <w:rsid w:val="00CA2519"/>
    <w:rsid w:val="00CA42B7"/>
    <w:rsid w:val="00CB322F"/>
    <w:rsid w:val="00CB38E8"/>
    <w:rsid w:val="00CB3EB8"/>
    <w:rsid w:val="00CB4C02"/>
    <w:rsid w:val="00CB53F1"/>
    <w:rsid w:val="00CB594F"/>
    <w:rsid w:val="00CB6135"/>
    <w:rsid w:val="00CB6893"/>
    <w:rsid w:val="00CC24BF"/>
    <w:rsid w:val="00CC4336"/>
    <w:rsid w:val="00CC631D"/>
    <w:rsid w:val="00CC68A5"/>
    <w:rsid w:val="00CC7378"/>
    <w:rsid w:val="00CD048A"/>
    <w:rsid w:val="00CD175C"/>
    <w:rsid w:val="00CD1A46"/>
    <w:rsid w:val="00CD44A1"/>
    <w:rsid w:val="00CE0216"/>
    <w:rsid w:val="00CE0743"/>
    <w:rsid w:val="00CE07E6"/>
    <w:rsid w:val="00CE65FF"/>
    <w:rsid w:val="00CE7114"/>
    <w:rsid w:val="00CF21BD"/>
    <w:rsid w:val="00CF2402"/>
    <w:rsid w:val="00CF4836"/>
    <w:rsid w:val="00D0255C"/>
    <w:rsid w:val="00D04EE9"/>
    <w:rsid w:val="00D05B26"/>
    <w:rsid w:val="00D06955"/>
    <w:rsid w:val="00D06CBE"/>
    <w:rsid w:val="00D07704"/>
    <w:rsid w:val="00D103DB"/>
    <w:rsid w:val="00D10FA5"/>
    <w:rsid w:val="00D1171B"/>
    <w:rsid w:val="00D15D30"/>
    <w:rsid w:val="00D17412"/>
    <w:rsid w:val="00D17EC5"/>
    <w:rsid w:val="00D20616"/>
    <w:rsid w:val="00D2210A"/>
    <w:rsid w:val="00D337D0"/>
    <w:rsid w:val="00D33883"/>
    <w:rsid w:val="00D41396"/>
    <w:rsid w:val="00D41576"/>
    <w:rsid w:val="00D43317"/>
    <w:rsid w:val="00D44D77"/>
    <w:rsid w:val="00D462F7"/>
    <w:rsid w:val="00D46574"/>
    <w:rsid w:val="00D46A69"/>
    <w:rsid w:val="00D51595"/>
    <w:rsid w:val="00D52438"/>
    <w:rsid w:val="00D5278E"/>
    <w:rsid w:val="00D53B08"/>
    <w:rsid w:val="00D5500A"/>
    <w:rsid w:val="00D61EB6"/>
    <w:rsid w:val="00D63A26"/>
    <w:rsid w:val="00D63B50"/>
    <w:rsid w:val="00D64AC5"/>
    <w:rsid w:val="00D67C90"/>
    <w:rsid w:val="00D67DA4"/>
    <w:rsid w:val="00D7022A"/>
    <w:rsid w:val="00D75D50"/>
    <w:rsid w:val="00D77E6C"/>
    <w:rsid w:val="00D824E5"/>
    <w:rsid w:val="00D842CA"/>
    <w:rsid w:val="00D862F9"/>
    <w:rsid w:val="00D8718B"/>
    <w:rsid w:val="00D8753A"/>
    <w:rsid w:val="00D94018"/>
    <w:rsid w:val="00D95960"/>
    <w:rsid w:val="00D96064"/>
    <w:rsid w:val="00D96A67"/>
    <w:rsid w:val="00D96B8F"/>
    <w:rsid w:val="00D96D15"/>
    <w:rsid w:val="00D978FD"/>
    <w:rsid w:val="00DA1A1C"/>
    <w:rsid w:val="00DA5A18"/>
    <w:rsid w:val="00DA73D0"/>
    <w:rsid w:val="00DB363E"/>
    <w:rsid w:val="00DB3E61"/>
    <w:rsid w:val="00DB42A7"/>
    <w:rsid w:val="00DB5B8C"/>
    <w:rsid w:val="00DB7957"/>
    <w:rsid w:val="00DC04D0"/>
    <w:rsid w:val="00DC153C"/>
    <w:rsid w:val="00DC1C8A"/>
    <w:rsid w:val="00DC23B0"/>
    <w:rsid w:val="00DC362B"/>
    <w:rsid w:val="00DC6A89"/>
    <w:rsid w:val="00DD0EC0"/>
    <w:rsid w:val="00DD1EC0"/>
    <w:rsid w:val="00DE14BC"/>
    <w:rsid w:val="00DE235E"/>
    <w:rsid w:val="00DE29D5"/>
    <w:rsid w:val="00DE3808"/>
    <w:rsid w:val="00DE7446"/>
    <w:rsid w:val="00DF0F82"/>
    <w:rsid w:val="00DF1CA4"/>
    <w:rsid w:val="00E028C7"/>
    <w:rsid w:val="00E02CA2"/>
    <w:rsid w:val="00E0305B"/>
    <w:rsid w:val="00E04F2A"/>
    <w:rsid w:val="00E05F86"/>
    <w:rsid w:val="00E07B79"/>
    <w:rsid w:val="00E07C18"/>
    <w:rsid w:val="00E1137D"/>
    <w:rsid w:val="00E11BD7"/>
    <w:rsid w:val="00E12F9F"/>
    <w:rsid w:val="00E1588A"/>
    <w:rsid w:val="00E16FAB"/>
    <w:rsid w:val="00E17D7F"/>
    <w:rsid w:val="00E21F8A"/>
    <w:rsid w:val="00E23699"/>
    <w:rsid w:val="00E23809"/>
    <w:rsid w:val="00E23A83"/>
    <w:rsid w:val="00E23C71"/>
    <w:rsid w:val="00E3096A"/>
    <w:rsid w:val="00E31288"/>
    <w:rsid w:val="00E31691"/>
    <w:rsid w:val="00E31787"/>
    <w:rsid w:val="00E3389C"/>
    <w:rsid w:val="00E33F54"/>
    <w:rsid w:val="00E37C7D"/>
    <w:rsid w:val="00E425B1"/>
    <w:rsid w:val="00E425C3"/>
    <w:rsid w:val="00E42A9A"/>
    <w:rsid w:val="00E44EDB"/>
    <w:rsid w:val="00E471F8"/>
    <w:rsid w:val="00E478A6"/>
    <w:rsid w:val="00E513BE"/>
    <w:rsid w:val="00E55894"/>
    <w:rsid w:val="00E573FD"/>
    <w:rsid w:val="00E57899"/>
    <w:rsid w:val="00E63C59"/>
    <w:rsid w:val="00E70483"/>
    <w:rsid w:val="00E70621"/>
    <w:rsid w:val="00E7318A"/>
    <w:rsid w:val="00E7360A"/>
    <w:rsid w:val="00E73884"/>
    <w:rsid w:val="00E740FA"/>
    <w:rsid w:val="00E7539B"/>
    <w:rsid w:val="00E774B5"/>
    <w:rsid w:val="00E800C4"/>
    <w:rsid w:val="00E81396"/>
    <w:rsid w:val="00E84BE7"/>
    <w:rsid w:val="00E84DDD"/>
    <w:rsid w:val="00E85BE3"/>
    <w:rsid w:val="00E87576"/>
    <w:rsid w:val="00E90EF7"/>
    <w:rsid w:val="00E96E8F"/>
    <w:rsid w:val="00E9798E"/>
    <w:rsid w:val="00EA111E"/>
    <w:rsid w:val="00EA417E"/>
    <w:rsid w:val="00EB0C61"/>
    <w:rsid w:val="00EB467D"/>
    <w:rsid w:val="00EB6D26"/>
    <w:rsid w:val="00EB6D7B"/>
    <w:rsid w:val="00EC0546"/>
    <w:rsid w:val="00EC0AD1"/>
    <w:rsid w:val="00EC75FC"/>
    <w:rsid w:val="00ED180B"/>
    <w:rsid w:val="00ED2578"/>
    <w:rsid w:val="00EE04B7"/>
    <w:rsid w:val="00EE0518"/>
    <w:rsid w:val="00EE1A62"/>
    <w:rsid w:val="00EE1B9E"/>
    <w:rsid w:val="00EE1D1A"/>
    <w:rsid w:val="00EE1FBA"/>
    <w:rsid w:val="00EE36EB"/>
    <w:rsid w:val="00EE395F"/>
    <w:rsid w:val="00EE4073"/>
    <w:rsid w:val="00EF138B"/>
    <w:rsid w:val="00EF152F"/>
    <w:rsid w:val="00EF1B79"/>
    <w:rsid w:val="00EF2D4C"/>
    <w:rsid w:val="00EF3484"/>
    <w:rsid w:val="00EF4EF3"/>
    <w:rsid w:val="00EF6DFA"/>
    <w:rsid w:val="00EF7576"/>
    <w:rsid w:val="00EF7C97"/>
    <w:rsid w:val="00F00529"/>
    <w:rsid w:val="00F0094D"/>
    <w:rsid w:val="00F012F3"/>
    <w:rsid w:val="00F02D0C"/>
    <w:rsid w:val="00F03D55"/>
    <w:rsid w:val="00F04E86"/>
    <w:rsid w:val="00F04E95"/>
    <w:rsid w:val="00F10C93"/>
    <w:rsid w:val="00F148C7"/>
    <w:rsid w:val="00F152B3"/>
    <w:rsid w:val="00F165CB"/>
    <w:rsid w:val="00F21056"/>
    <w:rsid w:val="00F2141D"/>
    <w:rsid w:val="00F2219F"/>
    <w:rsid w:val="00F225C5"/>
    <w:rsid w:val="00F23007"/>
    <w:rsid w:val="00F25F00"/>
    <w:rsid w:val="00F27BFC"/>
    <w:rsid w:val="00F27E73"/>
    <w:rsid w:val="00F27F8B"/>
    <w:rsid w:val="00F31CFC"/>
    <w:rsid w:val="00F354B5"/>
    <w:rsid w:val="00F35B15"/>
    <w:rsid w:val="00F4187A"/>
    <w:rsid w:val="00F43B3A"/>
    <w:rsid w:val="00F443D3"/>
    <w:rsid w:val="00F44AD3"/>
    <w:rsid w:val="00F44C61"/>
    <w:rsid w:val="00F45962"/>
    <w:rsid w:val="00F45DCB"/>
    <w:rsid w:val="00F46080"/>
    <w:rsid w:val="00F467C3"/>
    <w:rsid w:val="00F47BB4"/>
    <w:rsid w:val="00F513E3"/>
    <w:rsid w:val="00F5190F"/>
    <w:rsid w:val="00F52522"/>
    <w:rsid w:val="00F537B9"/>
    <w:rsid w:val="00F603CD"/>
    <w:rsid w:val="00F6122D"/>
    <w:rsid w:val="00F63714"/>
    <w:rsid w:val="00F64A75"/>
    <w:rsid w:val="00F73CB3"/>
    <w:rsid w:val="00F73E31"/>
    <w:rsid w:val="00F74A29"/>
    <w:rsid w:val="00F74E26"/>
    <w:rsid w:val="00F75632"/>
    <w:rsid w:val="00F80CE5"/>
    <w:rsid w:val="00F81D2F"/>
    <w:rsid w:val="00F909C2"/>
    <w:rsid w:val="00F90F7D"/>
    <w:rsid w:val="00F93FD7"/>
    <w:rsid w:val="00F94EA7"/>
    <w:rsid w:val="00F958A2"/>
    <w:rsid w:val="00F96D79"/>
    <w:rsid w:val="00F9745A"/>
    <w:rsid w:val="00FA0875"/>
    <w:rsid w:val="00FA15D3"/>
    <w:rsid w:val="00FA377B"/>
    <w:rsid w:val="00FA416E"/>
    <w:rsid w:val="00FA447C"/>
    <w:rsid w:val="00FB00B5"/>
    <w:rsid w:val="00FB1C8B"/>
    <w:rsid w:val="00FB1F26"/>
    <w:rsid w:val="00FB2443"/>
    <w:rsid w:val="00FB3AAC"/>
    <w:rsid w:val="00FB6DB1"/>
    <w:rsid w:val="00FB7D66"/>
    <w:rsid w:val="00FC0BD2"/>
    <w:rsid w:val="00FC3B1B"/>
    <w:rsid w:val="00FC3EB8"/>
    <w:rsid w:val="00FC4B51"/>
    <w:rsid w:val="00FC6C9A"/>
    <w:rsid w:val="00FC7BBE"/>
    <w:rsid w:val="00FD183A"/>
    <w:rsid w:val="00FD37EC"/>
    <w:rsid w:val="00FD5C56"/>
    <w:rsid w:val="00FE0B3F"/>
    <w:rsid w:val="00FE111D"/>
    <w:rsid w:val="00FE4747"/>
    <w:rsid w:val="00FE5188"/>
    <w:rsid w:val="00FE57F9"/>
    <w:rsid w:val="00FE5E63"/>
    <w:rsid w:val="00FE7D13"/>
    <w:rsid w:val="00FF0B8B"/>
    <w:rsid w:val="00FF0F63"/>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14:docId w14:val="2208263B"/>
  <w15:docId w15:val="{479A583D-1D1E-43BB-B1E8-958F165F3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24405485">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709497475">
      <w:bodyDiv w:val="1"/>
      <w:marLeft w:val="0"/>
      <w:marRight w:val="0"/>
      <w:marTop w:val="0"/>
      <w:marBottom w:val="0"/>
      <w:divBdr>
        <w:top w:val="none" w:sz="0" w:space="0" w:color="auto"/>
        <w:left w:val="none" w:sz="0" w:space="0" w:color="auto"/>
        <w:bottom w:val="none" w:sz="0" w:space="0" w:color="auto"/>
        <w:right w:val="none" w:sz="0" w:space="0" w:color="auto"/>
      </w:divBdr>
    </w:div>
    <w:div w:id="872495218">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mu.sk"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021C8-9233-4BAD-B0BA-D59E46020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32</Pages>
  <Words>12871</Words>
  <Characters>73366</Characters>
  <Application>Microsoft Office Word</Application>
  <DocSecurity>0</DocSecurity>
  <Lines>611</Lines>
  <Paragraphs>172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86065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30</cp:revision>
  <cp:lastPrinted>2017-11-27T07:34:00Z</cp:lastPrinted>
  <dcterms:created xsi:type="dcterms:W3CDTF">2017-03-30T09:44:00Z</dcterms:created>
  <dcterms:modified xsi:type="dcterms:W3CDTF">2020-02-24T08:44:00Z</dcterms:modified>
</cp:coreProperties>
</file>